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11B92">
      <w:pPr>
        <w:spacing w:line="62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14:paraId="3871DCE1">
      <w:pPr>
        <w:spacing w:line="620" w:lineRule="exact"/>
        <w:ind w:firstLine="420" w:firstLineChars="200"/>
      </w:pPr>
    </w:p>
    <w:p w14:paraId="481E33B9">
      <w:pPr>
        <w:spacing w:line="620" w:lineRule="exact"/>
        <w:jc w:val="center"/>
        <w:rPr>
          <w:rFonts w:ascii="方正小标宋简体" w:eastAsia="方正小标宋简体"/>
          <w:sz w:val="44"/>
          <w:szCs w:val="44"/>
        </w:rPr>
      </w:pPr>
      <w:r>
        <w:rPr>
          <w:rFonts w:hint="eastAsia" w:ascii="方正小标宋简体" w:eastAsia="方正小标宋简体"/>
          <w:sz w:val="44"/>
          <w:szCs w:val="44"/>
        </w:rPr>
        <w:t>研究生毕业及学位授予相关事项要求及</w:t>
      </w:r>
    </w:p>
    <w:p w14:paraId="06570392">
      <w:pPr>
        <w:spacing w:line="620" w:lineRule="exact"/>
        <w:jc w:val="center"/>
        <w:rPr>
          <w:rFonts w:ascii="方正小标宋简体" w:eastAsia="方正小标宋简体"/>
          <w:sz w:val="44"/>
          <w:szCs w:val="44"/>
        </w:rPr>
      </w:pPr>
      <w:r>
        <w:rPr>
          <w:rFonts w:hint="eastAsia" w:ascii="方正小标宋简体" w:eastAsia="方正小标宋简体"/>
          <w:sz w:val="44"/>
          <w:szCs w:val="44"/>
        </w:rPr>
        <w:t>操作流程</w:t>
      </w:r>
    </w:p>
    <w:p w14:paraId="3233D2BF">
      <w:pPr>
        <w:spacing w:line="620" w:lineRule="exact"/>
        <w:ind w:firstLine="640" w:firstLineChars="200"/>
        <w:rPr>
          <w:rFonts w:ascii="黑体" w:hAnsi="黑体" w:eastAsia="黑体"/>
          <w:sz w:val="32"/>
          <w:szCs w:val="32"/>
        </w:rPr>
      </w:pPr>
    </w:p>
    <w:p w14:paraId="7B2EE9FC">
      <w:pPr>
        <w:spacing w:line="620" w:lineRule="exact"/>
        <w:ind w:firstLine="640" w:firstLineChars="200"/>
        <w:rPr>
          <w:rFonts w:ascii="黑体" w:hAnsi="黑体" w:eastAsia="黑体"/>
          <w:sz w:val="32"/>
          <w:szCs w:val="32"/>
        </w:rPr>
      </w:pPr>
      <w:r>
        <w:rPr>
          <w:rFonts w:hint="eastAsia" w:ascii="黑体" w:hAnsi="黑体" w:eastAsia="黑体"/>
          <w:sz w:val="32"/>
          <w:szCs w:val="32"/>
        </w:rPr>
        <w:t>一、答辩前相关工作</w:t>
      </w:r>
    </w:p>
    <w:p w14:paraId="6475C978">
      <w:pPr>
        <w:spacing w:line="620" w:lineRule="exac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（一）研究生培养环节审核（</w:t>
      </w:r>
      <w:r>
        <w:rPr>
          <w:rFonts w:ascii="楷体_GB2312" w:hAnsi="Times New Roman" w:eastAsia="楷体_GB2312"/>
          <w:b/>
          <w:sz w:val="32"/>
          <w:szCs w:val="32"/>
        </w:rPr>
        <w:t>10</w:t>
      </w:r>
      <w:r>
        <w:rPr>
          <w:rFonts w:hint="eastAsia" w:ascii="楷体_GB2312" w:hAnsi="Times New Roman" w:eastAsia="楷体_GB2312"/>
          <w:b/>
          <w:sz w:val="32"/>
          <w:szCs w:val="32"/>
        </w:rPr>
        <w:t>月</w:t>
      </w:r>
      <w:r>
        <w:rPr>
          <w:rFonts w:ascii="楷体_GB2312" w:hAnsi="Times New Roman" w:eastAsia="楷体_GB2312"/>
          <w:b/>
          <w:sz w:val="32"/>
          <w:szCs w:val="32"/>
        </w:rPr>
        <w:t>17</w:t>
      </w:r>
      <w:r>
        <w:rPr>
          <w:rFonts w:hint="eastAsia" w:ascii="楷体_GB2312" w:hAnsi="Times New Roman" w:eastAsia="楷体_GB2312"/>
          <w:b/>
          <w:sz w:val="32"/>
          <w:szCs w:val="32"/>
        </w:rPr>
        <w:t>日前）</w:t>
      </w:r>
    </w:p>
    <w:p w14:paraId="2B4644A2">
      <w:pPr>
        <w:spacing w:line="62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课程审核。研究生（在职硕士除外）登录研究生院官网主页右下方的研究生教育管理系统本人账号（以下简称学生版研究生管理系统），在“培养计划”</w:t>
      </w:r>
      <w:r>
        <w:rPr>
          <w:rFonts w:ascii="仿宋" w:hAnsi="仿宋" w:eastAsia="仿宋"/>
          <w:sz w:val="32"/>
          <w:szCs w:val="32"/>
        </w:rPr>
        <w:t>—</w:t>
      </w:r>
      <w:r>
        <w:rPr>
          <w:rFonts w:hint="eastAsia" w:ascii="仿宋" w:hAnsi="仿宋" w:eastAsia="仿宋"/>
          <w:sz w:val="32"/>
          <w:szCs w:val="32"/>
        </w:rPr>
        <w:t>“培养过程”监控模块中查看</w:t>
      </w:r>
      <w:r>
        <w:rPr>
          <w:rFonts w:hint="eastAsia" w:ascii="仿宋" w:hAnsi="仿宋" w:eastAsia="仿宋"/>
          <w:b/>
          <w:sz w:val="32"/>
          <w:szCs w:val="32"/>
        </w:rPr>
        <w:t>“校级课程考核”“核心方向课程考核”“毕业考核”</w:t>
      </w:r>
      <w:r>
        <w:rPr>
          <w:rFonts w:hint="eastAsia" w:ascii="仿宋" w:hAnsi="仿宋" w:eastAsia="仿宋"/>
          <w:sz w:val="32"/>
          <w:szCs w:val="32"/>
        </w:rPr>
        <w:t>三个模块。若三个模块均显示“合格”，即视为课程审核通过。若三个模块中任意模块显示“未合格”，即视为课程审核不通过，未能达到毕业条件，不能进入答辩环节。对考核结果有异议者，可到研究生院</w:t>
      </w:r>
      <w:r>
        <w:rPr>
          <w:rFonts w:ascii="仿宋" w:hAnsi="仿宋" w:eastAsia="仿宋"/>
          <w:sz w:val="32"/>
          <w:szCs w:val="32"/>
        </w:rPr>
        <w:t>303-3</w:t>
      </w:r>
      <w:r>
        <w:rPr>
          <w:rFonts w:hint="eastAsia" w:ascii="仿宋" w:hAnsi="仿宋" w:eastAsia="仿宋"/>
          <w:sz w:val="32"/>
          <w:szCs w:val="32"/>
        </w:rPr>
        <w:t>办公室复核。（负责部门及联系电话：研究生院培养科，曹老师，</w:t>
      </w:r>
      <w:r>
        <w:rPr>
          <w:rFonts w:ascii="仿宋" w:hAnsi="仿宋" w:eastAsia="仿宋"/>
          <w:sz w:val="32"/>
          <w:szCs w:val="32"/>
        </w:rPr>
        <w:t>5302182</w:t>
      </w:r>
      <w:r>
        <w:rPr>
          <w:rFonts w:hint="eastAsia" w:ascii="仿宋" w:hAnsi="仿宋" w:eastAsia="仿宋"/>
          <w:sz w:val="32"/>
          <w:szCs w:val="32"/>
        </w:rPr>
        <w:t>）</w:t>
      </w:r>
    </w:p>
    <w:p w14:paraId="1E55D7C5">
      <w:pPr>
        <w:spacing w:line="620" w:lineRule="exact"/>
        <w:ind w:firstLine="640" w:firstLineChars="200"/>
        <w:rPr>
          <w:rFonts w:ascii="Times New Roman" w:hAnsi="Times New Roman" w:eastAsia="仿宋_GB2312"/>
          <w:sz w:val="32"/>
          <w:szCs w:val="32"/>
        </w:rPr>
      </w:pPr>
      <w:r>
        <w:rPr>
          <w:rFonts w:ascii="仿宋" w:hAnsi="仿宋" w:eastAsia="仿宋"/>
          <w:sz w:val="32"/>
          <w:szCs w:val="32"/>
        </w:rPr>
        <w:t>2.</w:t>
      </w:r>
      <w:r>
        <w:rPr>
          <w:rFonts w:hint="eastAsia" w:ascii="仿宋" w:hAnsi="仿宋" w:eastAsia="仿宋"/>
          <w:sz w:val="32"/>
          <w:szCs w:val="32"/>
        </w:rPr>
        <w:t>培养过程审核。研究生必须完成课程学习并通过考试考核、完成学位论文开题报告、通过中期考核，完成培养过程各环节的各项工作，方可开展预答辩相关工作。开题报告、中期考核及培养过程各环节的审核情况，研究生（在职硕士除外）登录学生版研究生管理系统，在首页“广西医科大学研究生培养环节预警提醒”查看。（负责部门及联系电话：研究生院培养科，黄老师，</w:t>
      </w:r>
      <w:r>
        <w:rPr>
          <w:rFonts w:ascii="仿宋" w:hAnsi="仿宋" w:eastAsia="仿宋"/>
          <w:sz w:val="32"/>
          <w:szCs w:val="32"/>
        </w:rPr>
        <w:t>5358346</w:t>
      </w:r>
      <w:r>
        <w:rPr>
          <w:rFonts w:hint="eastAsia" w:ascii="Times New Roman" w:hAnsi="Times New Roman" w:eastAsia="仿宋_GB2312"/>
          <w:sz w:val="32"/>
          <w:szCs w:val="32"/>
        </w:rPr>
        <w:t>）</w:t>
      </w:r>
    </w:p>
    <w:p w14:paraId="44B4E5AD">
      <w:pPr>
        <w:spacing w:line="62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（二）研究生毕业信息网上核对（</w:t>
      </w:r>
      <w:r>
        <w:rPr>
          <w:rFonts w:ascii="Times New Roman" w:hAnsi="Times New Roman" w:eastAsia="楷体_GB2312"/>
          <w:b/>
          <w:sz w:val="32"/>
          <w:szCs w:val="32"/>
        </w:rPr>
        <w:t>10</w:t>
      </w:r>
      <w:r>
        <w:rPr>
          <w:rFonts w:hint="eastAsia" w:ascii="Times New Roman" w:hAnsi="Times New Roman" w:eastAsia="楷体_GB2312"/>
          <w:b/>
          <w:sz w:val="32"/>
          <w:szCs w:val="32"/>
        </w:rPr>
        <w:t>月</w:t>
      </w:r>
      <w:r>
        <w:rPr>
          <w:rFonts w:ascii="Times New Roman" w:hAnsi="Times New Roman" w:eastAsia="楷体_GB2312"/>
          <w:b/>
          <w:sz w:val="32"/>
          <w:szCs w:val="32"/>
        </w:rPr>
        <w:t>24</w:t>
      </w:r>
      <w:r>
        <w:rPr>
          <w:rFonts w:hint="eastAsia" w:ascii="Times New Roman" w:hAnsi="Times New Roman" w:eastAsia="楷体_GB2312"/>
          <w:b/>
          <w:sz w:val="32"/>
          <w:szCs w:val="32"/>
        </w:rPr>
        <w:t>日前）</w:t>
      </w:r>
    </w:p>
    <w:p w14:paraId="0B00A7F3">
      <w:pPr>
        <w:spacing w:line="62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全日制研究生登录“中国高等教育学生信息网”（以下简称“学信网”，网址：</w:t>
      </w:r>
      <w:r>
        <w:rPr>
          <w:rFonts w:ascii="仿宋" w:hAnsi="仿宋" w:eastAsia="仿宋"/>
          <w:sz w:val="32"/>
          <w:szCs w:val="32"/>
        </w:rPr>
        <w:t>http://www.chsi.com.cn/</w:t>
      </w:r>
      <w:r>
        <w:rPr>
          <w:rFonts w:hint="eastAsia" w:ascii="仿宋" w:hAnsi="仿宋" w:eastAsia="仿宋"/>
          <w:sz w:val="32"/>
          <w:szCs w:val="32"/>
        </w:rPr>
        <w:t>），点击首页左上角“学籍查询”，</w:t>
      </w:r>
      <w:r>
        <w:rPr>
          <w:rFonts w:ascii="仿宋" w:hAnsi="仿宋" w:eastAsia="仿宋"/>
          <w:sz w:val="32"/>
          <w:szCs w:val="32"/>
        </w:rPr>
        <w:t xml:space="preserve"> </w:t>
      </w:r>
      <w:r>
        <w:rPr>
          <w:rFonts w:hint="eastAsia" w:ascii="仿宋" w:hAnsi="仿宋" w:eastAsia="仿宋"/>
          <w:sz w:val="32"/>
          <w:szCs w:val="32"/>
        </w:rPr>
        <w:t>登录“学信档案”，查看本人的研究生学籍信息，务必确保学籍信息准确无误。</w:t>
      </w:r>
    </w:p>
    <w:p w14:paraId="1583C17F">
      <w:pPr>
        <w:spacing w:line="62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全体研究生（在职硕士除外）登录学生版研究生管理系统，在系统左侧菜单中点选“基本信息”</w:t>
      </w:r>
      <w:r>
        <w:rPr>
          <w:rFonts w:ascii="仿宋" w:hAnsi="仿宋" w:eastAsia="仿宋"/>
          <w:sz w:val="32"/>
          <w:szCs w:val="32"/>
        </w:rPr>
        <w:t>—</w:t>
      </w:r>
      <w:r>
        <w:rPr>
          <w:rFonts w:hint="eastAsia" w:ascii="仿宋" w:hAnsi="仿宋" w:eastAsia="仿宋"/>
          <w:sz w:val="32"/>
          <w:szCs w:val="32"/>
        </w:rPr>
        <w:t>“学生基本信息”模块，按照页面下方的说明，填写、补充基本信息、个人简历、家庭情况、博士补充信息（仅博士填写）。页面所列项目要全部准确如实填写，不留空白，如无该项情况应填写“无”。如有情况不明无法填写时，应写“不清”、“不详”及其原因。</w:t>
      </w:r>
    </w:p>
    <w:p w14:paraId="061298DB">
      <w:pPr>
        <w:spacing w:line="62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全体研究生（在职硕士除外）在学生版研究生管理系统中完成“学生基本信息”模块的填写后，左侧菜单中点选“答辩管理”</w:t>
      </w:r>
      <w:r>
        <w:rPr>
          <w:rFonts w:ascii="仿宋" w:hAnsi="仿宋" w:eastAsia="仿宋"/>
          <w:sz w:val="32"/>
          <w:szCs w:val="32"/>
        </w:rPr>
        <w:t>—</w:t>
      </w:r>
      <w:r>
        <w:rPr>
          <w:rFonts w:hint="eastAsia" w:ascii="仿宋" w:hAnsi="仿宋" w:eastAsia="仿宋"/>
          <w:sz w:val="32"/>
          <w:szCs w:val="32"/>
        </w:rPr>
        <w:t>“毕业信息核对”模块，根据页面上方红字提示与要求再次仔细核对此部分个人毕业信息。如信息无误，请立即点击“提交”键提交存档。</w:t>
      </w:r>
    </w:p>
    <w:p w14:paraId="003C0696">
      <w:pPr>
        <w:spacing w:line="62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以上模块信息有误者，由研究生本人携带本人身份证原件，于</w:t>
      </w:r>
      <w:r>
        <w:rPr>
          <w:rFonts w:ascii="仿宋" w:hAnsi="仿宋" w:eastAsia="仿宋"/>
          <w:sz w:val="32"/>
          <w:szCs w:val="32"/>
        </w:rPr>
        <w:t>10</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日前到研究生院</w:t>
      </w:r>
      <w:r>
        <w:rPr>
          <w:rFonts w:ascii="仿宋" w:hAnsi="仿宋" w:eastAsia="仿宋"/>
          <w:sz w:val="32"/>
          <w:szCs w:val="32"/>
        </w:rPr>
        <w:t>303-2</w:t>
      </w:r>
      <w:r>
        <w:rPr>
          <w:rFonts w:hint="eastAsia" w:ascii="仿宋" w:hAnsi="仿宋" w:eastAsia="仿宋"/>
          <w:sz w:val="32"/>
          <w:szCs w:val="32"/>
        </w:rPr>
        <w:t>办公室上交相关支撑材料的复印件，予以更正；信息更正后，请重新登录学生版研究生管理系统中的“答辩管理”</w:t>
      </w:r>
      <w:r>
        <w:rPr>
          <w:rFonts w:ascii="仿宋" w:hAnsi="仿宋" w:eastAsia="仿宋"/>
          <w:sz w:val="32"/>
          <w:szCs w:val="32"/>
        </w:rPr>
        <w:t>—</w:t>
      </w:r>
      <w:r>
        <w:rPr>
          <w:rFonts w:hint="eastAsia" w:ascii="仿宋" w:hAnsi="仿宋" w:eastAsia="仿宋"/>
          <w:sz w:val="32"/>
          <w:szCs w:val="32"/>
        </w:rPr>
        <w:t>“毕业信息核对”模块，重新点击“提交”键提交存档。</w:t>
      </w:r>
    </w:p>
    <w:p w14:paraId="6F04BC3B">
      <w:pPr>
        <w:spacing w:line="620" w:lineRule="exact"/>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委托代办注意事项：信息核对与更正工作原则上应由研究生本人完成。若信息有误而本人无法亲自到现场更正需委托代办的，可由代办人携带代办人身份证原件前来代办。代办人同时要上交一套完整代办材料，包括：委托书（附件）、申请信息更正研究生本人身份证复印件及代办人身份证复印件。</w:t>
      </w:r>
    </w:p>
    <w:p w14:paraId="307C5309">
      <w:pPr>
        <w:spacing w:line="620" w:lineRule="exact"/>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以上信息为研究生毕业、学位上报数据，请务必认真核对，及时更正或补录，逾期不再受理。（负责部门及联系电话：研究生院培养科，黄老师，</w:t>
      </w:r>
      <w:r>
        <w:rPr>
          <w:rFonts w:ascii="仿宋" w:hAnsi="仿宋" w:eastAsia="仿宋"/>
          <w:sz w:val="32"/>
          <w:szCs w:val="32"/>
        </w:rPr>
        <w:t>5358346</w:t>
      </w:r>
      <w:r>
        <w:rPr>
          <w:rFonts w:hint="eastAsia" w:ascii="仿宋" w:hAnsi="仿宋" w:eastAsia="仿宋"/>
          <w:sz w:val="32"/>
          <w:szCs w:val="32"/>
        </w:rPr>
        <w:t>）</w:t>
      </w:r>
    </w:p>
    <w:p w14:paraId="6C02DFC8">
      <w:pPr>
        <w:spacing w:line="62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（三）临床医学、口腔医学硕士专业学位研究生（含在职硕士）《医师资格证书》《住院医师规范化培训合格证书》录入及审核工作</w:t>
      </w:r>
      <w:r>
        <w:rPr>
          <w:rFonts w:ascii="Times New Roman" w:hAnsi="Times New Roman" w:eastAsia="楷体_GB2312"/>
          <w:b/>
          <w:sz w:val="32"/>
          <w:szCs w:val="32"/>
        </w:rPr>
        <w:t>(10</w:t>
      </w:r>
      <w:r>
        <w:rPr>
          <w:rFonts w:hint="eastAsia" w:ascii="Times New Roman" w:hAnsi="Times New Roman" w:eastAsia="楷体_GB2312"/>
          <w:b/>
          <w:sz w:val="32"/>
          <w:szCs w:val="32"/>
        </w:rPr>
        <w:t>月</w:t>
      </w:r>
      <w:r>
        <w:rPr>
          <w:rFonts w:ascii="Times New Roman" w:hAnsi="Times New Roman" w:eastAsia="楷体_GB2312"/>
          <w:b/>
          <w:sz w:val="32"/>
          <w:szCs w:val="32"/>
        </w:rPr>
        <w:t>24</w:t>
      </w:r>
      <w:r>
        <w:rPr>
          <w:rFonts w:hint="eastAsia" w:ascii="Times New Roman" w:hAnsi="Times New Roman" w:eastAsia="楷体_GB2312"/>
          <w:b/>
          <w:sz w:val="32"/>
          <w:szCs w:val="32"/>
        </w:rPr>
        <w:t>日前</w:t>
      </w:r>
      <w:r>
        <w:rPr>
          <w:rFonts w:ascii="Times New Roman" w:hAnsi="Times New Roman" w:eastAsia="楷体_GB2312"/>
          <w:b/>
          <w:sz w:val="32"/>
          <w:szCs w:val="32"/>
        </w:rPr>
        <w:t>)</w:t>
      </w:r>
    </w:p>
    <w:p w14:paraId="167338B4">
      <w:pPr>
        <w:spacing w:line="620" w:lineRule="exact"/>
        <w:ind w:firstLine="643" w:firstLineChars="200"/>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研究生录入路径</w:t>
      </w:r>
    </w:p>
    <w:p w14:paraId="63D4ACC0">
      <w:pPr>
        <w:spacing w:line="620" w:lineRule="exact"/>
        <w:ind w:firstLine="640" w:firstLineChars="200"/>
        <w:rPr>
          <w:rFonts w:ascii="仿宋" w:hAnsi="仿宋" w:eastAsia="仿宋"/>
          <w:sz w:val="32"/>
          <w:szCs w:val="32"/>
        </w:rPr>
      </w:pPr>
      <w:r>
        <w:rPr>
          <w:rFonts w:hint="eastAsia" w:ascii="仿宋" w:hAnsi="仿宋" w:eastAsia="仿宋"/>
          <w:sz w:val="32"/>
          <w:szCs w:val="32"/>
        </w:rPr>
        <w:t>登录学生版研究生管理系统中“答辩管理”</w:t>
      </w:r>
      <w:r>
        <w:rPr>
          <w:rFonts w:ascii="仿宋" w:hAnsi="仿宋" w:eastAsia="仿宋"/>
          <w:sz w:val="32"/>
          <w:szCs w:val="32"/>
        </w:rPr>
        <w:t>—</w:t>
      </w:r>
      <w:r>
        <w:rPr>
          <w:rFonts w:hint="eastAsia" w:ascii="仿宋" w:hAnsi="仿宋" w:eastAsia="仿宋"/>
          <w:sz w:val="32"/>
          <w:szCs w:val="32"/>
        </w:rPr>
        <w:t>“资格证书填报”</w:t>
      </w:r>
      <w:r>
        <w:rPr>
          <w:rFonts w:ascii="仿宋" w:hAnsi="仿宋" w:eastAsia="仿宋"/>
          <w:sz w:val="32"/>
          <w:szCs w:val="32"/>
        </w:rPr>
        <w:t xml:space="preserve"> —</w:t>
      </w:r>
      <w:r>
        <w:rPr>
          <w:rFonts w:hint="eastAsia" w:ascii="仿宋" w:hAnsi="仿宋" w:eastAsia="仿宋"/>
          <w:sz w:val="32"/>
          <w:szCs w:val="32"/>
        </w:rPr>
        <w:t>“医师资格证书</w:t>
      </w:r>
      <w:r>
        <w:rPr>
          <w:rFonts w:ascii="仿宋" w:hAnsi="仿宋" w:eastAsia="仿宋"/>
          <w:sz w:val="32"/>
          <w:szCs w:val="32"/>
        </w:rPr>
        <w:t>/</w:t>
      </w:r>
      <w:r>
        <w:rPr>
          <w:rFonts w:hint="eastAsia" w:ascii="仿宋" w:hAnsi="仿宋" w:eastAsia="仿宋"/>
          <w:sz w:val="32"/>
          <w:szCs w:val="32"/>
        </w:rPr>
        <w:t>住院医师规范化培训合格证书”，根据提示与要求录入个人证书信息。</w:t>
      </w:r>
    </w:p>
    <w:p w14:paraId="1414938A">
      <w:pPr>
        <w:spacing w:line="620" w:lineRule="exact"/>
        <w:ind w:firstLine="643" w:firstLineChars="200"/>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各培养单位研究生管理部门审核路径</w:t>
      </w:r>
    </w:p>
    <w:p w14:paraId="293D0016">
      <w:pPr>
        <w:spacing w:line="620" w:lineRule="exact"/>
        <w:ind w:firstLine="640" w:firstLineChars="200"/>
        <w:rPr>
          <w:rFonts w:ascii="仿宋" w:hAnsi="仿宋" w:eastAsia="仿宋"/>
          <w:sz w:val="32"/>
          <w:szCs w:val="32"/>
        </w:rPr>
      </w:pPr>
      <w:r>
        <w:rPr>
          <w:rFonts w:hint="eastAsia" w:ascii="仿宋" w:hAnsi="仿宋" w:eastAsia="仿宋"/>
          <w:sz w:val="32"/>
          <w:szCs w:val="32"/>
        </w:rPr>
        <w:t>各相关教研室（科室）登录研究生教育管理系统，进入“培养管理”</w:t>
      </w:r>
      <w:r>
        <w:rPr>
          <w:rFonts w:ascii="仿宋" w:hAnsi="仿宋" w:eastAsia="仿宋"/>
          <w:sz w:val="32"/>
          <w:szCs w:val="32"/>
        </w:rPr>
        <w:t>—</w:t>
      </w:r>
      <w:r>
        <w:rPr>
          <w:rFonts w:hint="eastAsia" w:ascii="仿宋" w:hAnsi="仿宋" w:eastAsia="仿宋"/>
          <w:sz w:val="32"/>
          <w:szCs w:val="32"/>
        </w:rPr>
        <w:t>“答辩管理”</w:t>
      </w:r>
      <w:r>
        <w:rPr>
          <w:rFonts w:ascii="仿宋" w:hAnsi="仿宋" w:eastAsia="仿宋"/>
          <w:sz w:val="32"/>
          <w:szCs w:val="32"/>
        </w:rPr>
        <w:t>—</w:t>
      </w:r>
      <w:r>
        <w:rPr>
          <w:rFonts w:hint="eastAsia" w:ascii="仿宋" w:hAnsi="仿宋" w:eastAsia="仿宋"/>
          <w:sz w:val="32"/>
          <w:szCs w:val="32"/>
        </w:rPr>
        <w:t>“资格证书审核”模块，根据提示与要求审核研究生证书信息。</w:t>
      </w:r>
    </w:p>
    <w:p w14:paraId="260C65F3">
      <w:pPr>
        <w:spacing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）各培养单位研究生管理部门完成研究生证书信息审核后，需导出汇总表，打印路径为：“培养管理”</w:t>
      </w:r>
      <w:r>
        <w:rPr>
          <w:rFonts w:ascii="仿宋" w:hAnsi="仿宋" w:eastAsia="仿宋"/>
          <w:sz w:val="32"/>
          <w:szCs w:val="32"/>
        </w:rPr>
        <w:t>—</w:t>
      </w:r>
      <w:r>
        <w:rPr>
          <w:rFonts w:hint="eastAsia" w:ascii="仿宋" w:hAnsi="仿宋" w:eastAsia="仿宋"/>
          <w:sz w:val="32"/>
          <w:szCs w:val="32"/>
        </w:rPr>
        <w:t>“答辩管理”</w:t>
      </w:r>
      <w:r>
        <w:rPr>
          <w:rFonts w:ascii="仿宋" w:hAnsi="仿宋" w:eastAsia="仿宋"/>
          <w:sz w:val="32"/>
          <w:szCs w:val="32"/>
        </w:rPr>
        <w:t>—</w:t>
      </w:r>
      <w:r>
        <w:rPr>
          <w:rFonts w:hint="eastAsia" w:ascii="仿宋" w:hAnsi="仿宋" w:eastAsia="仿宋"/>
          <w:sz w:val="32"/>
          <w:szCs w:val="32"/>
        </w:rPr>
        <w:t>“资格证书审核”</w:t>
      </w:r>
      <w:r>
        <w:rPr>
          <w:rFonts w:ascii="仿宋" w:hAnsi="仿宋" w:eastAsia="仿宋"/>
          <w:sz w:val="32"/>
          <w:szCs w:val="32"/>
        </w:rPr>
        <w:t>—</w:t>
      </w:r>
      <w:r>
        <w:rPr>
          <w:rFonts w:hint="eastAsia" w:ascii="仿宋" w:hAnsi="仿宋" w:eastAsia="仿宋"/>
          <w:sz w:val="32"/>
          <w:szCs w:val="32"/>
        </w:rPr>
        <w:t>“打印”，电子版和部门负责人签字加盖部门公章纸质版报研究生院</w:t>
      </w:r>
      <w:r>
        <w:rPr>
          <w:rFonts w:ascii="仿宋" w:hAnsi="仿宋" w:eastAsia="仿宋"/>
          <w:sz w:val="32"/>
          <w:szCs w:val="32"/>
        </w:rPr>
        <w:t>303-1</w:t>
      </w:r>
      <w:r>
        <w:rPr>
          <w:rFonts w:hint="eastAsia" w:ascii="仿宋" w:hAnsi="仿宋" w:eastAsia="仿宋"/>
          <w:sz w:val="32"/>
          <w:szCs w:val="32"/>
        </w:rPr>
        <w:t>或</w:t>
      </w:r>
      <w:r>
        <w:rPr>
          <w:rFonts w:ascii="仿宋" w:hAnsi="仿宋" w:eastAsia="仿宋"/>
          <w:sz w:val="32"/>
          <w:szCs w:val="32"/>
        </w:rPr>
        <w:t>302</w:t>
      </w:r>
      <w:r>
        <w:rPr>
          <w:rFonts w:hint="eastAsia" w:ascii="仿宋" w:hAnsi="仿宋" w:eastAsia="仿宋"/>
          <w:sz w:val="32"/>
          <w:szCs w:val="32"/>
        </w:rPr>
        <w:t>办公室。（负责部门及联系电话：研究生院培养科，黄老师，</w:t>
      </w:r>
      <w:r>
        <w:rPr>
          <w:rFonts w:ascii="仿宋" w:hAnsi="仿宋" w:eastAsia="仿宋"/>
          <w:sz w:val="32"/>
          <w:szCs w:val="32"/>
        </w:rPr>
        <w:t>5358346</w:t>
      </w:r>
      <w:r>
        <w:rPr>
          <w:rFonts w:hint="eastAsia" w:ascii="仿宋" w:hAnsi="仿宋" w:eastAsia="仿宋"/>
          <w:sz w:val="32"/>
          <w:szCs w:val="32"/>
        </w:rPr>
        <w:t>；在职研究生管理办公室，杨老师，</w:t>
      </w:r>
      <w:r>
        <w:rPr>
          <w:rFonts w:ascii="仿宋" w:hAnsi="仿宋" w:eastAsia="仿宋"/>
          <w:sz w:val="32"/>
          <w:szCs w:val="32"/>
        </w:rPr>
        <w:t>5358336</w:t>
      </w:r>
      <w:r>
        <w:rPr>
          <w:rFonts w:hint="eastAsia" w:ascii="仿宋" w:hAnsi="仿宋" w:eastAsia="仿宋"/>
          <w:sz w:val="32"/>
          <w:szCs w:val="32"/>
        </w:rPr>
        <w:t>）</w:t>
      </w:r>
    </w:p>
    <w:p w14:paraId="4EC1C6E3">
      <w:pPr>
        <w:spacing w:line="620" w:lineRule="exact"/>
        <w:ind w:firstLine="640" w:firstLineChars="200"/>
        <w:rPr>
          <w:rFonts w:ascii="黑体" w:hAnsi="黑体" w:eastAsia="黑体"/>
          <w:sz w:val="32"/>
          <w:szCs w:val="32"/>
        </w:rPr>
      </w:pPr>
      <w:r>
        <w:rPr>
          <w:rFonts w:hint="eastAsia" w:ascii="黑体" w:hAnsi="黑体" w:eastAsia="黑体"/>
          <w:sz w:val="32"/>
          <w:szCs w:val="32"/>
        </w:rPr>
        <w:t>二、答辩工作</w:t>
      </w:r>
    </w:p>
    <w:p w14:paraId="4F30EF14">
      <w:pPr>
        <w:spacing w:line="620" w:lineRule="exact"/>
        <w:ind w:firstLine="640" w:firstLineChars="200"/>
        <w:rPr>
          <w:rFonts w:ascii="Times New Roman" w:hAnsi="Times New Roman" w:eastAsia="仿宋_GB2312"/>
          <w:sz w:val="32"/>
          <w:szCs w:val="32"/>
        </w:rPr>
      </w:pPr>
      <w:r>
        <w:rPr>
          <w:rFonts w:hint="eastAsia" w:ascii="仿宋" w:hAnsi="仿宋" w:eastAsia="仿宋"/>
          <w:sz w:val="32"/>
          <w:szCs w:val="32"/>
        </w:rPr>
        <w:t>研究生（含在职硕士）学位论文预答辩、预评阅、评阅、答辩和学位论文学术不端行为检测的具体要求详见《广西医科大学研究生学位论文要求及答辩工作相关规定》</w:t>
      </w:r>
      <w:r>
        <w:rPr>
          <w:rFonts w:hint="eastAsia" w:ascii="Times New Roman" w:hAnsi="Times New Roman" w:eastAsia="仿宋_GB2312"/>
          <w:sz w:val="32"/>
          <w:szCs w:val="32"/>
        </w:rPr>
        <w:t>（</w:t>
      </w:r>
      <w:r>
        <w:rPr>
          <w:rFonts w:ascii="Times New Roman" w:hAnsi="Times New Roman" w:eastAsia="仿宋_GB2312"/>
          <w:sz w:val="32"/>
          <w:szCs w:val="32"/>
        </w:rPr>
        <w:t>https://yjs.gxmu.edu.cn/bgxz/zcwj/t148666.html</w:t>
      </w:r>
      <w:r>
        <w:rPr>
          <w:rFonts w:hint="eastAsia" w:ascii="Times New Roman" w:hAnsi="Times New Roman" w:eastAsia="仿宋_GB2312"/>
          <w:sz w:val="32"/>
          <w:szCs w:val="32"/>
        </w:rPr>
        <w:t>）。</w:t>
      </w:r>
    </w:p>
    <w:p w14:paraId="695C74A1">
      <w:pPr>
        <w:spacing w:line="620" w:lineRule="exact"/>
        <w:ind w:firstLine="643" w:firstLineChars="200"/>
        <w:rPr>
          <w:rFonts w:ascii="楷体" w:hAnsi="楷体" w:eastAsia="楷体"/>
          <w:b/>
          <w:sz w:val="32"/>
          <w:szCs w:val="32"/>
        </w:rPr>
      </w:pPr>
      <w:r>
        <w:rPr>
          <w:rFonts w:hint="eastAsia" w:ascii="楷体" w:hAnsi="楷体" w:eastAsia="楷体"/>
          <w:b/>
          <w:sz w:val="32"/>
          <w:szCs w:val="32"/>
        </w:rPr>
        <w:t>（一）学位论文预答辩</w:t>
      </w:r>
    </w:p>
    <w:p w14:paraId="3BC9176F">
      <w:pPr>
        <w:spacing w:line="620" w:lineRule="exact"/>
        <w:ind w:firstLine="640" w:firstLineChars="200"/>
        <w:rPr>
          <w:rFonts w:ascii="仿宋" w:hAnsi="仿宋" w:eastAsia="仿宋"/>
          <w:sz w:val="32"/>
          <w:szCs w:val="32"/>
        </w:rPr>
      </w:pPr>
      <w:r>
        <w:rPr>
          <w:rFonts w:hint="eastAsia" w:ascii="仿宋" w:hAnsi="仿宋" w:eastAsia="仿宋"/>
          <w:sz w:val="32"/>
          <w:szCs w:val="32"/>
        </w:rPr>
        <w:t>在保证质量的前提下，学位论文预答辩可线下进行，也可采用线上视频形式进行，具体形式由各教研室（科室）根据实际情况确定。（负责部门及联系电话：研究生院培养科，黄老师，</w:t>
      </w:r>
      <w:r>
        <w:rPr>
          <w:rFonts w:ascii="仿宋" w:hAnsi="仿宋" w:eastAsia="仿宋"/>
          <w:sz w:val="32"/>
          <w:szCs w:val="32"/>
        </w:rPr>
        <w:t>5358346</w:t>
      </w:r>
      <w:r>
        <w:rPr>
          <w:rFonts w:hint="eastAsia" w:ascii="仿宋" w:hAnsi="仿宋" w:eastAsia="仿宋"/>
          <w:sz w:val="32"/>
          <w:szCs w:val="32"/>
        </w:rPr>
        <w:t>；在职研究生管理办公室，杨老师，</w:t>
      </w:r>
      <w:r>
        <w:rPr>
          <w:rFonts w:ascii="仿宋" w:hAnsi="仿宋" w:eastAsia="仿宋"/>
          <w:sz w:val="32"/>
          <w:szCs w:val="32"/>
        </w:rPr>
        <w:t>5358336</w:t>
      </w:r>
      <w:r>
        <w:rPr>
          <w:rFonts w:hint="eastAsia" w:ascii="仿宋" w:hAnsi="仿宋" w:eastAsia="仿宋"/>
          <w:sz w:val="32"/>
          <w:szCs w:val="32"/>
        </w:rPr>
        <w:t>）</w:t>
      </w:r>
    </w:p>
    <w:p w14:paraId="1C2C3E0F">
      <w:pPr>
        <w:spacing w:line="620" w:lineRule="exact"/>
        <w:ind w:firstLine="640" w:firstLineChars="200"/>
        <w:rPr>
          <w:rFonts w:ascii="仿宋" w:hAnsi="仿宋" w:eastAsia="仿宋"/>
          <w:sz w:val="32"/>
          <w:szCs w:val="32"/>
        </w:rPr>
      </w:pPr>
      <w:r>
        <w:rPr>
          <w:rFonts w:hint="eastAsia" w:ascii="仿宋" w:hAnsi="仿宋" w:eastAsia="仿宋"/>
          <w:sz w:val="32"/>
          <w:szCs w:val="32"/>
        </w:rPr>
        <w:t>预答辩表决票由教研室（科室）通过研究生教育管理系统自行打印，打印路径：研究生教育管理系统中点选“培养管理”</w:t>
      </w:r>
      <w:r>
        <w:rPr>
          <w:rFonts w:ascii="仿宋" w:hAnsi="仿宋" w:eastAsia="仿宋"/>
          <w:sz w:val="32"/>
          <w:szCs w:val="32"/>
        </w:rPr>
        <w:t>—</w:t>
      </w:r>
      <w:r>
        <w:rPr>
          <w:rFonts w:hint="eastAsia" w:ascii="仿宋" w:hAnsi="仿宋" w:eastAsia="仿宋"/>
          <w:sz w:val="32"/>
          <w:szCs w:val="32"/>
        </w:rPr>
        <w:t>“答辩管理”</w:t>
      </w:r>
      <w:r>
        <w:rPr>
          <w:rFonts w:ascii="仿宋" w:hAnsi="仿宋" w:eastAsia="仿宋"/>
          <w:sz w:val="32"/>
          <w:szCs w:val="32"/>
        </w:rPr>
        <w:t>—</w:t>
      </w:r>
      <w:r>
        <w:rPr>
          <w:rFonts w:hint="eastAsia" w:ascii="仿宋" w:hAnsi="仿宋" w:eastAsia="仿宋"/>
          <w:sz w:val="32"/>
          <w:szCs w:val="32"/>
        </w:rPr>
        <w:t>“毕业论文预答辩”</w:t>
      </w:r>
      <w:r>
        <w:rPr>
          <w:rFonts w:ascii="仿宋" w:hAnsi="仿宋" w:eastAsia="仿宋"/>
          <w:sz w:val="32"/>
          <w:szCs w:val="32"/>
        </w:rPr>
        <w:t>—</w:t>
      </w:r>
      <w:r>
        <w:rPr>
          <w:rFonts w:hint="eastAsia" w:ascii="仿宋" w:hAnsi="仿宋" w:eastAsia="仿宋"/>
          <w:sz w:val="32"/>
          <w:szCs w:val="32"/>
        </w:rPr>
        <w:t>“打印”。</w:t>
      </w:r>
    </w:p>
    <w:p w14:paraId="398F1CC2">
      <w:pPr>
        <w:spacing w:line="620" w:lineRule="exact"/>
        <w:ind w:firstLine="643" w:firstLineChars="200"/>
        <w:rPr>
          <w:rFonts w:ascii="楷体" w:hAnsi="楷体" w:eastAsia="楷体"/>
          <w:b/>
          <w:sz w:val="32"/>
          <w:szCs w:val="32"/>
        </w:rPr>
      </w:pPr>
      <w:r>
        <w:rPr>
          <w:rFonts w:hint="eastAsia" w:ascii="楷体" w:hAnsi="楷体" w:eastAsia="楷体"/>
          <w:b/>
          <w:sz w:val="32"/>
          <w:szCs w:val="32"/>
        </w:rPr>
        <w:t>（二）学位论文预评阅</w:t>
      </w:r>
    </w:p>
    <w:p w14:paraId="1F59C2B1">
      <w:pPr>
        <w:spacing w:line="620" w:lineRule="exact"/>
        <w:ind w:firstLine="422" w:firstLineChars="200"/>
        <w:rPr>
          <w:rFonts w:ascii="仿宋" w:hAnsi="仿宋" w:eastAsia="仿宋"/>
          <w:b/>
          <w:sz w:val="32"/>
          <w:szCs w:val="32"/>
        </w:rPr>
      </w:pPr>
      <w:r>
        <w:rPr>
          <w:rFonts w:ascii="仿宋" w:hAnsi="仿宋" w:eastAsia="仿宋"/>
          <w:b/>
        </w:rPr>
        <w:t xml:space="preserve"> </w:t>
      </w:r>
      <w:r>
        <w:rPr>
          <w:rFonts w:ascii="仿宋" w:hAnsi="仿宋" w:eastAsia="仿宋"/>
          <w:b/>
          <w:sz w:val="32"/>
          <w:szCs w:val="32"/>
        </w:rPr>
        <w:t>1.</w:t>
      </w:r>
      <w:r>
        <w:rPr>
          <w:rFonts w:hint="eastAsia" w:ascii="仿宋" w:hAnsi="仿宋" w:eastAsia="仿宋"/>
          <w:b/>
          <w:sz w:val="32"/>
          <w:szCs w:val="32"/>
        </w:rPr>
        <w:t>不参加学位论文校外双盲预评阅的在职硕士研究生</w:t>
      </w:r>
    </w:p>
    <w:p w14:paraId="24398B93">
      <w:pPr>
        <w:spacing w:line="620" w:lineRule="exact"/>
        <w:ind w:firstLine="640" w:firstLineChars="200"/>
        <w:rPr>
          <w:rFonts w:ascii="仿宋" w:hAnsi="仿宋" w:eastAsia="仿宋"/>
          <w:sz w:val="32"/>
          <w:szCs w:val="32"/>
        </w:rPr>
      </w:pPr>
      <w:r>
        <w:rPr>
          <w:rFonts w:hint="eastAsia" w:ascii="仿宋" w:hAnsi="仿宋" w:eastAsia="仿宋"/>
          <w:sz w:val="32"/>
          <w:szCs w:val="32"/>
        </w:rPr>
        <w:t>除原已纳入校级学位论文抽检范畴外的在职硕士研究生，在正式答辩前</w:t>
      </w:r>
      <w:r>
        <w:rPr>
          <w:rFonts w:ascii="仿宋" w:hAnsi="仿宋" w:eastAsia="仿宋"/>
          <w:sz w:val="32"/>
          <w:szCs w:val="32"/>
        </w:rPr>
        <w:t>1</w:t>
      </w:r>
      <w:r>
        <w:rPr>
          <w:rFonts w:hint="eastAsia" w:ascii="仿宋" w:hAnsi="仿宋" w:eastAsia="仿宋"/>
          <w:sz w:val="32"/>
          <w:szCs w:val="32"/>
        </w:rPr>
        <w:t>个月完成学位论文预评阅。（负责部门及联系电话：在职研究生管理办公室，杨老师，</w:t>
      </w:r>
      <w:r>
        <w:rPr>
          <w:rFonts w:ascii="仿宋" w:hAnsi="仿宋" w:eastAsia="仿宋"/>
          <w:sz w:val="32"/>
          <w:szCs w:val="32"/>
        </w:rPr>
        <w:t>5358336</w:t>
      </w:r>
      <w:r>
        <w:rPr>
          <w:rFonts w:hint="eastAsia" w:ascii="仿宋" w:hAnsi="仿宋" w:eastAsia="仿宋"/>
          <w:sz w:val="32"/>
          <w:szCs w:val="32"/>
        </w:rPr>
        <w:t>）</w:t>
      </w:r>
    </w:p>
    <w:p w14:paraId="46CBB07D">
      <w:pPr>
        <w:spacing w:line="620" w:lineRule="exact"/>
        <w:ind w:firstLine="643" w:firstLineChars="200"/>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参加学位论文校外双盲预评阅的硕士研究生及全体博士研究生</w:t>
      </w:r>
    </w:p>
    <w:p w14:paraId="376F8F70">
      <w:pPr>
        <w:wordWrap w:val="0"/>
        <w:adjustRightInd w:val="0"/>
        <w:snapToGrid w:val="0"/>
        <w:spacing w:line="620" w:lineRule="exact"/>
        <w:ind w:firstLine="640" w:firstLineChars="200"/>
        <w:jc w:val="left"/>
        <w:rPr>
          <w:rFonts w:ascii="仿宋" w:hAnsi="仿宋" w:eastAsia="仿宋"/>
          <w:sz w:val="32"/>
          <w:szCs w:val="32"/>
        </w:rPr>
      </w:pPr>
      <w:r>
        <w:rPr>
          <w:rFonts w:hint="eastAsia" w:ascii="仿宋" w:hAnsi="仿宋" w:eastAsia="仿宋"/>
          <w:sz w:val="32"/>
          <w:szCs w:val="32"/>
        </w:rPr>
        <w:t>本学期全日制研究生（含在职博士）学位论文预评阅均纳入校级送审范畴</w:t>
      </w:r>
      <w:r>
        <w:rPr>
          <w:rFonts w:hint="eastAsia" w:ascii="仿宋" w:hAnsi="仿宋" w:eastAsia="仿宋"/>
          <w:sz w:val="32"/>
          <w:szCs w:val="32"/>
          <w:lang w:eastAsia="zh-CN"/>
        </w:rPr>
        <w:t>。</w:t>
      </w:r>
      <w:r>
        <w:rPr>
          <w:rFonts w:hint="eastAsia" w:ascii="仿宋" w:hAnsi="仿宋" w:eastAsia="仿宋"/>
          <w:sz w:val="32"/>
          <w:szCs w:val="32"/>
        </w:rPr>
        <w:t>根据《关于做好</w:t>
      </w:r>
      <w:r>
        <w:rPr>
          <w:rFonts w:ascii="仿宋" w:hAnsi="仿宋" w:eastAsia="仿宋"/>
          <w:sz w:val="32"/>
          <w:szCs w:val="32"/>
        </w:rPr>
        <w:t>2025</w:t>
      </w:r>
      <w:r>
        <w:rPr>
          <w:rFonts w:hint="eastAsia" w:ascii="仿宋" w:hAnsi="仿宋" w:eastAsia="仿宋"/>
          <w:sz w:val="32"/>
          <w:szCs w:val="32"/>
        </w:rPr>
        <w:t>年秋季学期研究生学位论文校外双盲预评阅工作的通知》（</w:t>
      </w:r>
      <w:r>
        <w:rPr>
          <w:rFonts w:ascii="仿宋" w:hAnsi="仿宋" w:eastAsia="仿宋"/>
          <w:sz w:val="32"/>
          <w:szCs w:val="32"/>
        </w:rPr>
        <w:t>https://yjs.gxmu.edu.cn/tzxw/tzgg/t218810.html</w:t>
      </w:r>
      <w:r>
        <w:rPr>
          <w:rFonts w:hint="eastAsia" w:ascii="仿宋" w:hAnsi="仿宋" w:eastAsia="仿宋"/>
          <w:sz w:val="32"/>
          <w:szCs w:val="32"/>
        </w:rPr>
        <w:t>）</w:t>
      </w:r>
      <w:r>
        <w:rPr>
          <w:rFonts w:hint="eastAsia" w:ascii="Times New Roman" w:hAnsi="Times New Roman" w:eastAsia="仿宋_GB2312"/>
          <w:sz w:val="32"/>
          <w:szCs w:val="32"/>
        </w:rPr>
        <w:t>，</w:t>
      </w:r>
      <w:r>
        <w:rPr>
          <w:rFonts w:hint="eastAsia" w:ascii="仿宋" w:hAnsi="仿宋" w:eastAsia="仿宋"/>
          <w:sz w:val="32"/>
          <w:szCs w:val="32"/>
        </w:rPr>
        <w:t>所有送审学位论文须按该通知要求提交（请务必在上传前仔细核对上交版本，一旦送审将无法更改）。提交送审的论文须填写《广西医科大学研究生校外双盲预评阅学位论文定稿确认书》，经导师同意确认上交，并手写签名。导师因故确实无法手写签名的，需拍照上传导师同意提交校外双盲预评阅学位论文的相关辅助证明材料。如发现伪造导师签名者，视为科研失信行为严肃处理。（负责部门及联系电话：研究生院培养科，黄老师，</w:t>
      </w:r>
      <w:r>
        <w:rPr>
          <w:rFonts w:ascii="仿宋" w:hAnsi="仿宋" w:eastAsia="仿宋"/>
          <w:sz w:val="32"/>
          <w:szCs w:val="32"/>
        </w:rPr>
        <w:t>5302182</w:t>
      </w:r>
      <w:r>
        <w:rPr>
          <w:rFonts w:hint="eastAsia" w:ascii="仿宋" w:hAnsi="仿宋" w:eastAsia="仿宋"/>
          <w:sz w:val="32"/>
          <w:szCs w:val="32"/>
        </w:rPr>
        <w:t>，</w:t>
      </w:r>
      <w:r>
        <w:rPr>
          <w:rFonts w:ascii="仿宋" w:hAnsi="仿宋" w:eastAsia="仿宋"/>
          <w:sz w:val="32"/>
          <w:szCs w:val="32"/>
        </w:rPr>
        <w:t>13978815460</w:t>
      </w:r>
      <w:r>
        <w:rPr>
          <w:rFonts w:hint="eastAsia" w:ascii="仿宋" w:hAnsi="仿宋" w:eastAsia="仿宋"/>
          <w:sz w:val="32"/>
          <w:szCs w:val="32"/>
        </w:rPr>
        <w:t>；在职研究生管理办公室，杨老师，</w:t>
      </w:r>
      <w:r>
        <w:rPr>
          <w:rFonts w:ascii="仿宋" w:hAnsi="仿宋" w:eastAsia="仿宋"/>
          <w:sz w:val="32"/>
          <w:szCs w:val="32"/>
        </w:rPr>
        <w:t>5358336</w:t>
      </w:r>
      <w:r>
        <w:rPr>
          <w:rFonts w:hint="eastAsia" w:ascii="仿宋" w:hAnsi="仿宋" w:eastAsia="仿宋"/>
          <w:sz w:val="32"/>
          <w:szCs w:val="32"/>
        </w:rPr>
        <w:t>）</w:t>
      </w:r>
    </w:p>
    <w:p w14:paraId="6398B820">
      <w:pPr>
        <w:numPr>
          <w:ins w:id="0" w:author="PC" w:date="2025-10-13T20:05:00Z"/>
        </w:numPr>
        <w:spacing w:line="620" w:lineRule="exact"/>
        <w:ind w:firstLine="643" w:firstLineChars="200"/>
        <w:rPr>
          <w:rFonts w:ascii="楷体" w:hAnsi="楷体" w:eastAsia="楷体"/>
          <w:b/>
          <w:sz w:val="32"/>
          <w:szCs w:val="32"/>
        </w:rPr>
      </w:pPr>
      <w:r>
        <w:rPr>
          <w:rFonts w:hint="eastAsia" w:ascii="楷体" w:hAnsi="楷体" w:eastAsia="楷体"/>
          <w:b/>
          <w:sz w:val="32"/>
          <w:szCs w:val="32"/>
        </w:rPr>
        <w:t>（三）学位论文学术不端行为检测</w:t>
      </w:r>
    </w:p>
    <w:p w14:paraId="2570B6F6">
      <w:pPr>
        <w:spacing w:line="620" w:lineRule="exact"/>
        <w:ind w:firstLine="640" w:firstLineChars="200"/>
        <w:rPr>
          <w:rFonts w:ascii="仿宋" w:hAnsi="仿宋" w:eastAsia="仿宋"/>
          <w:sz w:val="32"/>
          <w:szCs w:val="32"/>
        </w:rPr>
      </w:pPr>
      <w:r>
        <w:rPr>
          <w:rFonts w:hint="eastAsia" w:ascii="仿宋" w:hAnsi="仿宋" w:eastAsia="仿宋"/>
          <w:sz w:val="32"/>
          <w:szCs w:val="32"/>
        </w:rPr>
        <w:t>我校将使用中国知网“学位论文学术不端行为检测系统（</w:t>
      </w:r>
      <w:r>
        <w:rPr>
          <w:rFonts w:ascii="仿宋" w:hAnsi="仿宋" w:eastAsia="仿宋"/>
          <w:sz w:val="32"/>
          <w:szCs w:val="32"/>
        </w:rPr>
        <w:t>TMLC</w:t>
      </w:r>
      <w:r>
        <w:rPr>
          <w:rFonts w:hint="eastAsia" w:ascii="仿宋" w:hAnsi="仿宋" w:eastAsia="仿宋"/>
          <w:sz w:val="32"/>
          <w:szCs w:val="32"/>
        </w:rPr>
        <w:t>）”对所有拟申请学位的研究生进行学位论文学术不端行为检测，并以该系统检测结果作为基本评判依据和标准。各培养单位必须确保每一位研究生的学位论文均进行学术不端行为检测，并提醒本单位导师作为研究生培养的第一责任人，必须严把学位论文质量关，全方位关心关注学生的论文情况，加强科研诚信教育。为保证检测报告完整有效，学位论文学术不端行为检测在研究生正式答辩前进行，学校为每位研究生提供</w:t>
      </w:r>
      <w:r>
        <w:rPr>
          <w:rFonts w:ascii="仿宋" w:hAnsi="仿宋" w:eastAsia="仿宋"/>
          <w:sz w:val="32"/>
          <w:szCs w:val="32"/>
        </w:rPr>
        <w:t>1</w:t>
      </w:r>
      <w:r>
        <w:rPr>
          <w:rFonts w:hint="eastAsia" w:ascii="仿宋" w:hAnsi="仿宋" w:eastAsia="仿宋"/>
          <w:sz w:val="32"/>
          <w:szCs w:val="32"/>
        </w:rPr>
        <w:t>次免费检测机会。当年申请答辩的研究生学位论文学术不端行为检测合格后，方可进入评阅环节。检测的结果认定标准见《广西医科大学研究生学位论文要求及答辩工作相关规定》</w:t>
      </w:r>
      <w:r>
        <w:rPr>
          <w:rFonts w:hint="eastAsia" w:ascii="Times New Roman" w:hAnsi="Times New Roman" w:eastAsia="仿宋_GB2312"/>
          <w:sz w:val="32"/>
          <w:szCs w:val="32"/>
        </w:rPr>
        <w:t>。</w:t>
      </w:r>
      <w:r>
        <w:rPr>
          <w:rFonts w:hint="eastAsia" w:ascii="仿宋" w:hAnsi="仿宋" w:eastAsia="仿宋"/>
          <w:sz w:val="32"/>
          <w:szCs w:val="32"/>
        </w:rPr>
        <w:t>检测的具体安排通知将于</w:t>
      </w:r>
      <w:r>
        <w:rPr>
          <w:rFonts w:ascii="仿宋" w:hAnsi="仿宋" w:eastAsia="仿宋"/>
          <w:sz w:val="32"/>
          <w:szCs w:val="32"/>
        </w:rPr>
        <w:t>10</w:t>
      </w:r>
      <w:r>
        <w:rPr>
          <w:rFonts w:hint="eastAsia" w:ascii="仿宋" w:hAnsi="仿宋" w:eastAsia="仿宋"/>
          <w:sz w:val="32"/>
          <w:szCs w:val="32"/>
        </w:rPr>
        <w:t>月中下旬之后公布，请留意研究生院网站主页“通知公告”栏目和“培养工作”</w:t>
      </w:r>
      <w:r>
        <w:rPr>
          <w:rFonts w:ascii="仿宋" w:hAnsi="仿宋" w:eastAsia="仿宋"/>
          <w:sz w:val="32"/>
          <w:szCs w:val="32"/>
        </w:rPr>
        <w:t>—</w:t>
      </w:r>
      <w:r>
        <w:rPr>
          <w:rFonts w:hint="eastAsia" w:ascii="仿宋" w:hAnsi="仿宋" w:eastAsia="仿宋"/>
          <w:sz w:val="32"/>
          <w:szCs w:val="32"/>
        </w:rPr>
        <w:t>“通知公告”栏目中发布的《关于开展我校</w:t>
      </w:r>
      <w:r>
        <w:rPr>
          <w:rFonts w:ascii="仿宋" w:hAnsi="仿宋" w:eastAsia="仿宋"/>
          <w:sz w:val="32"/>
          <w:szCs w:val="32"/>
        </w:rPr>
        <w:t>2025</w:t>
      </w:r>
      <w:r>
        <w:rPr>
          <w:rFonts w:hint="eastAsia" w:ascii="仿宋" w:hAnsi="仿宋" w:eastAsia="仿宋"/>
          <w:sz w:val="32"/>
          <w:szCs w:val="32"/>
        </w:rPr>
        <w:t>届毕业研究生学位论文相似度检测工作的通知》。拟检测论文必须在规定时间内提交，未按时提交者视为自动放弃本次学位申请。（研究生院培养科，黄老师，</w:t>
      </w:r>
      <w:r>
        <w:rPr>
          <w:rFonts w:ascii="仿宋" w:hAnsi="仿宋" w:eastAsia="仿宋"/>
          <w:sz w:val="32"/>
          <w:szCs w:val="32"/>
        </w:rPr>
        <w:t>5358346</w:t>
      </w:r>
      <w:r>
        <w:rPr>
          <w:rFonts w:hint="eastAsia" w:ascii="仿宋" w:hAnsi="仿宋" w:eastAsia="仿宋"/>
          <w:sz w:val="32"/>
          <w:szCs w:val="32"/>
        </w:rPr>
        <w:t>，</w:t>
      </w:r>
      <w:r>
        <w:rPr>
          <w:rFonts w:ascii="仿宋" w:hAnsi="仿宋" w:eastAsia="仿宋"/>
          <w:sz w:val="32"/>
          <w:szCs w:val="32"/>
        </w:rPr>
        <w:t>13978815460</w:t>
      </w:r>
      <w:r>
        <w:rPr>
          <w:rFonts w:hint="eastAsia" w:ascii="仿宋" w:hAnsi="仿宋" w:eastAsia="仿宋"/>
          <w:sz w:val="32"/>
          <w:szCs w:val="32"/>
        </w:rPr>
        <w:t>；在职研究生管理办公室，杨老师，</w:t>
      </w:r>
      <w:r>
        <w:rPr>
          <w:rFonts w:ascii="仿宋" w:hAnsi="仿宋" w:eastAsia="仿宋"/>
          <w:sz w:val="32"/>
          <w:szCs w:val="32"/>
        </w:rPr>
        <w:t>5358336</w:t>
      </w:r>
      <w:r>
        <w:rPr>
          <w:rFonts w:hint="eastAsia" w:ascii="仿宋" w:hAnsi="仿宋" w:eastAsia="仿宋"/>
          <w:sz w:val="32"/>
          <w:szCs w:val="32"/>
        </w:rPr>
        <w:t>）</w:t>
      </w:r>
    </w:p>
    <w:p w14:paraId="08330784">
      <w:pPr>
        <w:numPr>
          <w:ins w:id="1" w:author="PC" w:date="2025-10-13T20:05:00Z"/>
        </w:numPr>
        <w:spacing w:line="620" w:lineRule="exact"/>
        <w:ind w:firstLine="643" w:firstLineChars="200"/>
        <w:rPr>
          <w:rFonts w:ascii="楷体" w:hAnsi="楷体" w:eastAsia="楷体"/>
          <w:b/>
          <w:sz w:val="32"/>
          <w:szCs w:val="32"/>
        </w:rPr>
      </w:pPr>
      <w:r>
        <w:rPr>
          <w:rFonts w:hint="eastAsia" w:ascii="楷体" w:hAnsi="楷体" w:eastAsia="楷体"/>
          <w:b/>
          <w:sz w:val="32"/>
          <w:szCs w:val="32"/>
        </w:rPr>
        <w:t>（四）学位论文评阅</w:t>
      </w:r>
    </w:p>
    <w:p w14:paraId="4F50CB4D">
      <w:pPr>
        <w:spacing w:line="620" w:lineRule="exact"/>
        <w:ind w:firstLine="640" w:firstLineChars="200"/>
        <w:rPr>
          <w:rFonts w:ascii="仿宋" w:hAnsi="仿宋" w:eastAsia="仿宋"/>
          <w:sz w:val="32"/>
          <w:szCs w:val="32"/>
        </w:rPr>
      </w:pPr>
      <w:r>
        <w:rPr>
          <w:rFonts w:hint="eastAsia" w:ascii="仿宋" w:hAnsi="仿宋" w:eastAsia="仿宋"/>
          <w:sz w:val="32"/>
          <w:szCs w:val="32"/>
        </w:rPr>
        <w:t>学位论文应在论文答辩日期</w:t>
      </w:r>
      <w:r>
        <w:rPr>
          <w:rFonts w:ascii="仿宋" w:hAnsi="仿宋" w:eastAsia="仿宋"/>
          <w:sz w:val="32"/>
          <w:szCs w:val="32"/>
        </w:rPr>
        <w:t>15</w:t>
      </w:r>
      <w:r>
        <w:rPr>
          <w:rFonts w:hint="eastAsia" w:ascii="仿宋" w:hAnsi="仿宋" w:eastAsia="仿宋"/>
          <w:sz w:val="32"/>
          <w:szCs w:val="32"/>
        </w:rPr>
        <w:t>天以前，由答辩秘书送论文评阅人。（负责部门及联系电话：研究生院培养科，黄老师，</w:t>
      </w:r>
      <w:r>
        <w:rPr>
          <w:rFonts w:ascii="仿宋" w:hAnsi="仿宋" w:eastAsia="仿宋"/>
          <w:sz w:val="32"/>
          <w:szCs w:val="32"/>
        </w:rPr>
        <w:t>5358346</w:t>
      </w:r>
      <w:r>
        <w:rPr>
          <w:rFonts w:hint="eastAsia" w:ascii="仿宋" w:hAnsi="仿宋" w:eastAsia="仿宋"/>
          <w:sz w:val="32"/>
          <w:szCs w:val="32"/>
        </w:rPr>
        <w:t>；在职研究生管理办公室，杨老师，</w:t>
      </w:r>
      <w:r>
        <w:rPr>
          <w:rFonts w:ascii="仿宋" w:hAnsi="仿宋" w:eastAsia="仿宋"/>
          <w:sz w:val="32"/>
          <w:szCs w:val="32"/>
        </w:rPr>
        <w:t>5358336</w:t>
      </w:r>
      <w:r>
        <w:rPr>
          <w:rFonts w:hint="eastAsia" w:ascii="仿宋" w:hAnsi="仿宋" w:eastAsia="仿宋"/>
          <w:sz w:val="32"/>
          <w:szCs w:val="32"/>
        </w:rPr>
        <w:t>）</w:t>
      </w:r>
    </w:p>
    <w:p w14:paraId="38ACEDA7">
      <w:pPr>
        <w:spacing w:line="620" w:lineRule="exact"/>
        <w:ind w:firstLine="643" w:firstLineChars="200"/>
        <w:rPr>
          <w:rFonts w:ascii="楷体" w:hAnsi="楷体" w:eastAsia="楷体"/>
          <w:b/>
          <w:sz w:val="32"/>
          <w:szCs w:val="32"/>
        </w:rPr>
      </w:pPr>
      <w:r>
        <w:rPr>
          <w:rFonts w:hint="eastAsia" w:ascii="楷体" w:hAnsi="楷体" w:eastAsia="楷体"/>
          <w:b/>
          <w:sz w:val="32"/>
          <w:szCs w:val="32"/>
        </w:rPr>
        <w:t>（五）学位论文答辩</w:t>
      </w:r>
    </w:p>
    <w:p w14:paraId="7AE096D5">
      <w:pPr>
        <w:spacing w:line="62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研究生登录学生版研究生教育管理系统，填报</w:t>
      </w:r>
      <w:r>
        <w:rPr>
          <w:rFonts w:ascii="仿宋" w:hAnsi="仿宋" w:eastAsia="仿宋"/>
          <w:sz w:val="32"/>
          <w:szCs w:val="32"/>
        </w:rPr>
        <w:t xml:space="preserve"> </w:t>
      </w:r>
      <w:r>
        <w:rPr>
          <w:rFonts w:hint="eastAsia" w:ascii="仿宋" w:hAnsi="仿宋" w:eastAsia="仿宋"/>
          <w:sz w:val="32"/>
          <w:szCs w:val="32"/>
        </w:rPr>
        <w:t>“答辩申请”模块的内容。</w:t>
      </w:r>
    </w:p>
    <w:p w14:paraId="5EBFC5F3">
      <w:pPr>
        <w:spacing w:line="62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各相关教研室（科室）根据《广西医科大学研究生学位论文要求及答辩工作相关规定》的相关要求，向各培养单位研究生教学管理部门递交学位申请人答辩申请。培养单位研究生教学管理部门对学位申请人答辩资格和答辩委员会委员资格进行审核，达到要求者方可进行答辩。答辩申请及审核内容包括：答辩申请人基本情况、答辩时间、答辩场地、各研究生的答辩委员会委员名单（包括主席、委员、秘书）。</w:t>
      </w:r>
    </w:p>
    <w:p w14:paraId="6CC7947A">
      <w:pPr>
        <w:spacing w:line="62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各培养单位需将答辩安排在学校网站主页“会议讲座”栏目中进行发布。论文答辩在保证答辩质量的前提下，可线下进行，也可组织远程视频答辩，具体形式由各教研室（科室）根据实际情况确定。</w:t>
      </w:r>
    </w:p>
    <w:p w14:paraId="5E4D3ABD">
      <w:pPr>
        <w:spacing w:line="62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答辩工作完成后，各教研室（科室）教学秘书需及时完成研究生教育管理系统答辩材料录入、审核和打印工作。如果涉及答辩现场签字的归档材料应在答辩前做好打印准备。（负责部门及联系电话：研究生院培养科，黄老师，</w:t>
      </w:r>
      <w:r>
        <w:rPr>
          <w:rFonts w:ascii="仿宋" w:hAnsi="仿宋" w:eastAsia="仿宋"/>
          <w:sz w:val="32"/>
          <w:szCs w:val="32"/>
        </w:rPr>
        <w:t>5358346</w:t>
      </w:r>
      <w:r>
        <w:rPr>
          <w:rFonts w:hint="eastAsia" w:ascii="仿宋" w:hAnsi="仿宋" w:eastAsia="仿宋"/>
          <w:sz w:val="32"/>
          <w:szCs w:val="32"/>
        </w:rPr>
        <w:t>；在职研究生管理办公室，杨老师，</w:t>
      </w:r>
      <w:r>
        <w:rPr>
          <w:rFonts w:ascii="仿宋" w:hAnsi="仿宋" w:eastAsia="仿宋"/>
          <w:sz w:val="32"/>
          <w:szCs w:val="32"/>
        </w:rPr>
        <w:t>5358336</w:t>
      </w:r>
      <w:r>
        <w:rPr>
          <w:rFonts w:hint="eastAsia" w:ascii="仿宋" w:hAnsi="仿宋" w:eastAsia="仿宋"/>
          <w:sz w:val="32"/>
          <w:szCs w:val="32"/>
        </w:rPr>
        <w:t>）</w:t>
      </w:r>
    </w:p>
    <w:p w14:paraId="2E8EF69B">
      <w:pPr>
        <w:spacing w:line="620" w:lineRule="exact"/>
        <w:ind w:firstLine="640" w:firstLineChars="200"/>
        <w:rPr>
          <w:rFonts w:ascii="黑体" w:hAnsi="黑体" w:eastAsia="黑体"/>
          <w:sz w:val="32"/>
          <w:szCs w:val="32"/>
        </w:rPr>
      </w:pPr>
      <w:r>
        <w:rPr>
          <w:rFonts w:hint="eastAsia" w:ascii="黑体" w:hAnsi="黑体" w:eastAsia="黑体"/>
          <w:sz w:val="32"/>
          <w:szCs w:val="32"/>
        </w:rPr>
        <w:t>三、毕业和学位授予审议</w:t>
      </w:r>
    </w:p>
    <w:p w14:paraId="4300B8D9">
      <w:pPr>
        <w:spacing w:line="62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（一）各培养单位召开学位评定分委员会会议</w:t>
      </w:r>
    </w:p>
    <w:p w14:paraId="25EAA695">
      <w:pPr>
        <w:spacing w:line="620" w:lineRule="exact"/>
        <w:ind w:firstLine="640" w:firstLineChars="200"/>
        <w:rPr>
          <w:rFonts w:ascii="仿宋" w:hAnsi="仿宋" w:eastAsia="仿宋"/>
          <w:color w:val="FF0000"/>
          <w:sz w:val="32"/>
          <w:szCs w:val="32"/>
        </w:rPr>
      </w:pPr>
      <w:r>
        <w:rPr>
          <w:rFonts w:hint="eastAsia" w:ascii="仿宋" w:hAnsi="仿宋" w:eastAsia="仿宋"/>
          <w:color w:val="000000"/>
          <w:sz w:val="32"/>
          <w:szCs w:val="32"/>
        </w:rPr>
        <w:t>各培养单位学位评定分委员会按照</w:t>
      </w:r>
      <w:r>
        <w:rPr>
          <w:rFonts w:hint="eastAsia" w:ascii="仿宋" w:hAnsi="仿宋" w:eastAsia="仿宋"/>
          <w:sz w:val="32"/>
          <w:szCs w:val="32"/>
        </w:rPr>
        <w:t>学位授予工作</w:t>
      </w:r>
      <w:r>
        <w:rPr>
          <w:rFonts w:hint="eastAsia" w:ascii="仿宋" w:hAnsi="仿宋" w:eastAsia="仿宋"/>
          <w:color w:val="000000"/>
          <w:sz w:val="32"/>
          <w:szCs w:val="32"/>
        </w:rPr>
        <w:t>相关标准和要求，召开会议审</w:t>
      </w:r>
      <w:r>
        <w:rPr>
          <w:rFonts w:hint="eastAsia" w:ascii="仿宋" w:hAnsi="仿宋" w:eastAsia="仿宋"/>
          <w:sz w:val="32"/>
          <w:szCs w:val="32"/>
        </w:rPr>
        <w:t>定本单位研究生拟毕业和学位授予名单，审议结果录入研究生教育管理系统。各培养单位</w:t>
      </w:r>
      <w:r>
        <w:rPr>
          <w:rFonts w:hint="eastAsia" w:ascii="仿宋" w:hAnsi="仿宋" w:eastAsia="仿宋"/>
          <w:color w:val="000000"/>
          <w:sz w:val="32"/>
          <w:szCs w:val="32"/>
        </w:rPr>
        <w:t>应于</w:t>
      </w:r>
      <w:r>
        <w:rPr>
          <w:rFonts w:ascii="仿宋" w:hAnsi="仿宋" w:eastAsia="仿宋"/>
          <w:color w:val="000000"/>
          <w:sz w:val="32"/>
          <w:szCs w:val="32"/>
        </w:rPr>
        <w:t>12</w:t>
      </w:r>
      <w:r>
        <w:rPr>
          <w:rFonts w:hint="eastAsia" w:ascii="仿宋" w:hAnsi="仿宋" w:eastAsia="仿宋"/>
          <w:sz w:val="32"/>
          <w:szCs w:val="32"/>
        </w:rPr>
        <w:t>月</w:t>
      </w:r>
      <w:r>
        <w:rPr>
          <w:rFonts w:ascii="仿宋" w:hAnsi="仿宋" w:eastAsia="仿宋"/>
          <w:sz w:val="32"/>
          <w:szCs w:val="32"/>
        </w:rPr>
        <w:t>9</w:t>
      </w:r>
      <w:r>
        <w:rPr>
          <w:rFonts w:hint="eastAsia" w:ascii="仿宋" w:hAnsi="仿宋" w:eastAsia="仿宋"/>
          <w:sz w:val="32"/>
          <w:szCs w:val="32"/>
        </w:rPr>
        <w:t>日</w:t>
      </w:r>
      <w:r>
        <w:rPr>
          <w:rFonts w:hint="eastAsia" w:ascii="仿宋" w:hAnsi="仿宋" w:eastAsia="仿宋"/>
          <w:color w:val="000000"/>
          <w:sz w:val="32"/>
          <w:szCs w:val="32"/>
        </w:rPr>
        <w:t>前</w:t>
      </w:r>
      <w:r>
        <w:rPr>
          <w:rFonts w:hint="eastAsia" w:ascii="仿宋" w:hAnsi="仿宋" w:eastAsia="仿宋"/>
          <w:sz w:val="32"/>
          <w:szCs w:val="32"/>
        </w:rPr>
        <w:t>向研究生院培养科提交以下材料：</w:t>
      </w:r>
    </w:p>
    <w:p w14:paraId="50B70AEB">
      <w:pPr>
        <w:spacing w:line="62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答辩结果汇总表（电子版和签字加盖教学部门公章纸质版</w:t>
      </w:r>
      <w:r>
        <w:rPr>
          <w:rFonts w:ascii="仿宋" w:hAnsi="仿宋" w:eastAsia="仿宋"/>
          <w:sz w:val="32"/>
          <w:szCs w:val="32"/>
        </w:rPr>
        <w:t>1</w:t>
      </w:r>
      <w:r>
        <w:rPr>
          <w:rFonts w:hint="eastAsia" w:ascii="仿宋" w:hAnsi="仿宋" w:eastAsia="仿宋"/>
          <w:sz w:val="32"/>
          <w:szCs w:val="32"/>
        </w:rPr>
        <w:t>份）：答辩结果汇总表从研究生教育管理系统中“培养管理”</w:t>
      </w:r>
      <w:r>
        <w:rPr>
          <w:rFonts w:ascii="仿宋" w:hAnsi="仿宋" w:eastAsia="仿宋"/>
          <w:sz w:val="32"/>
          <w:szCs w:val="32"/>
        </w:rPr>
        <w:t xml:space="preserve"> —</w:t>
      </w:r>
      <w:r>
        <w:rPr>
          <w:rFonts w:hint="eastAsia" w:ascii="仿宋" w:hAnsi="仿宋" w:eastAsia="仿宋"/>
          <w:sz w:val="32"/>
          <w:szCs w:val="32"/>
        </w:rPr>
        <w:t>“答辩管理”</w:t>
      </w:r>
      <w:r>
        <w:rPr>
          <w:rFonts w:ascii="仿宋" w:hAnsi="仿宋" w:eastAsia="仿宋"/>
          <w:sz w:val="32"/>
          <w:szCs w:val="32"/>
        </w:rPr>
        <w:t>—</w:t>
      </w:r>
      <w:r>
        <w:rPr>
          <w:rFonts w:hint="eastAsia" w:ascii="仿宋" w:hAnsi="仿宋" w:eastAsia="仿宋"/>
          <w:sz w:val="32"/>
          <w:szCs w:val="32"/>
        </w:rPr>
        <w:t>“毕业论文答辩”</w:t>
      </w:r>
      <w:r>
        <w:rPr>
          <w:rFonts w:ascii="仿宋" w:hAnsi="仿宋" w:eastAsia="仿宋"/>
          <w:sz w:val="32"/>
          <w:szCs w:val="32"/>
        </w:rPr>
        <w:t xml:space="preserve"> —</w:t>
      </w:r>
      <w:r>
        <w:rPr>
          <w:rFonts w:hint="eastAsia" w:ascii="仿宋" w:hAnsi="仿宋" w:eastAsia="仿宋"/>
          <w:sz w:val="32"/>
          <w:szCs w:val="32"/>
        </w:rPr>
        <w:t>“打印”</w:t>
      </w:r>
      <w:r>
        <w:rPr>
          <w:rFonts w:ascii="仿宋" w:hAnsi="仿宋" w:eastAsia="仿宋"/>
          <w:sz w:val="32"/>
          <w:szCs w:val="32"/>
        </w:rPr>
        <w:t>—</w:t>
      </w:r>
      <w:r>
        <w:rPr>
          <w:rFonts w:hint="eastAsia" w:ascii="仿宋" w:hAnsi="仿宋" w:eastAsia="仿宋"/>
          <w:sz w:val="32"/>
          <w:szCs w:val="32"/>
        </w:rPr>
        <w:t>“答辩结果汇总表”打印。</w:t>
      </w:r>
    </w:p>
    <w:p w14:paraId="4119459A">
      <w:pPr>
        <w:spacing w:line="62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本单位学位评定分委员会会议决议（加盖培养单位公章）。</w:t>
      </w:r>
    </w:p>
    <w:p w14:paraId="5946AF8D">
      <w:pPr>
        <w:spacing w:line="620" w:lineRule="exact"/>
        <w:ind w:firstLine="640" w:firstLineChars="200"/>
        <w:rPr>
          <w:rFonts w:ascii="仿宋" w:hAnsi="仿宋" w:eastAsia="仿宋"/>
          <w:color w:val="000000"/>
          <w:sz w:val="32"/>
          <w:szCs w:val="32"/>
        </w:rPr>
      </w:pPr>
      <w:r>
        <w:rPr>
          <w:rFonts w:ascii="仿宋" w:hAnsi="仿宋" w:eastAsia="仿宋"/>
          <w:sz w:val="32"/>
          <w:szCs w:val="32"/>
        </w:rPr>
        <w:t>3.</w:t>
      </w:r>
      <w:r>
        <w:rPr>
          <w:rFonts w:hint="eastAsia" w:ascii="仿宋" w:hAnsi="仿宋" w:eastAsia="仿宋"/>
          <w:sz w:val="32"/>
          <w:szCs w:val="32"/>
        </w:rPr>
        <w:t>拟毕业和学位授予名单（电子版和加盖培养单位公章纸质版</w:t>
      </w:r>
      <w:r>
        <w:rPr>
          <w:rFonts w:ascii="仿宋" w:hAnsi="仿宋" w:eastAsia="仿宋"/>
          <w:sz w:val="32"/>
          <w:szCs w:val="32"/>
        </w:rPr>
        <w:t>1</w:t>
      </w:r>
      <w:r>
        <w:rPr>
          <w:rFonts w:hint="eastAsia" w:ascii="仿宋" w:hAnsi="仿宋" w:eastAsia="仿宋"/>
          <w:sz w:val="32"/>
          <w:szCs w:val="32"/>
        </w:rPr>
        <w:t>份）：名单从研究生教育管理系统中“查询统计”</w:t>
      </w:r>
      <w:r>
        <w:rPr>
          <w:rFonts w:ascii="仿宋" w:hAnsi="仿宋" w:eastAsia="仿宋"/>
          <w:sz w:val="32"/>
          <w:szCs w:val="32"/>
        </w:rPr>
        <w:t>—</w:t>
      </w:r>
      <w:r>
        <w:rPr>
          <w:rFonts w:hint="eastAsia" w:ascii="仿宋" w:hAnsi="仿宋" w:eastAsia="仿宋"/>
          <w:sz w:val="32"/>
          <w:szCs w:val="32"/>
        </w:rPr>
        <w:t>“培养管理报表”</w:t>
      </w:r>
      <w:r>
        <w:rPr>
          <w:rFonts w:ascii="仿宋" w:hAnsi="仿宋" w:eastAsia="仿宋"/>
          <w:sz w:val="32"/>
          <w:szCs w:val="32"/>
        </w:rPr>
        <w:t>—</w:t>
      </w:r>
      <w:r>
        <w:rPr>
          <w:rFonts w:hint="eastAsia" w:ascii="仿宋" w:hAnsi="仿宋" w:eastAsia="仿宋"/>
          <w:sz w:val="32"/>
          <w:szCs w:val="32"/>
        </w:rPr>
        <w:t>“毕业名单表（二级学院）”和“学位名单表（二级学院）”导出、打印。</w:t>
      </w:r>
    </w:p>
    <w:p w14:paraId="6634320D">
      <w:pPr>
        <w:spacing w:line="62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（二）学校召开学校学位评定委员会会议</w:t>
      </w:r>
    </w:p>
    <w:p w14:paraId="73B8D8C3">
      <w:pPr>
        <w:spacing w:line="620" w:lineRule="exact"/>
        <w:ind w:firstLine="640" w:firstLineChars="200"/>
        <w:rPr>
          <w:rFonts w:ascii="Times New Roman" w:hAnsi="Times New Roman" w:eastAsia="仿宋_GB2312"/>
          <w:sz w:val="32"/>
          <w:szCs w:val="32"/>
        </w:rPr>
      </w:pPr>
      <w:r>
        <w:rPr>
          <w:rFonts w:hint="eastAsia" w:ascii="仿宋" w:hAnsi="仿宋" w:eastAsia="仿宋"/>
          <w:sz w:val="32"/>
          <w:szCs w:val="32"/>
        </w:rPr>
        <w:t>审议全校研究生拟毕业和学位授予情况的学校学位评定委员会会议初定安排在</w:t>
      </w:r>
      <w:r>
        <w:rPr>
          <w:rFonts w:ascii="仿宋" w:hAnsi="仿宋" w:eastAsia="仿宋"/>
          <w:sz w:val="32"/>
          <w:szCs w:val="32"/>
        </w:rPr>
        <w:t>12</w:t>
      </w:r>
      <w:r>
        <w:rPr>
          <w:rFonts w:hint="eastAsia" w:ascii="仿宋" w:hAnsi="仿宋" w:eastAsia="仿宋"/>
          <w:sz w:val="32"/>
          <w:szCs w:val="32"/>
        </w:rPr>
        <w:t>月中下旬召开，具体时间另行确定</w:t>
      </w:r>
      <w:r>
        <w:rPr>
          <w:rFonts w:hint="eastAsia" w:ascii="Times New Roman" w:hAnsi="Times New Roman" w:eastAsia="仿宋_GB2312"/>
          <w:sz w:val="32"/>
          <w:szCs w:val="32"/>
        </w:rPr>
        <w:t>。</w:t>
      </w:r>
    </w:p>
    <w:p w14:paraId="68F040AB">
      <w:pPr>
        <w:spacing w:line="620" w:lineRule="exact"/>
        <w:ind w:firstLine="640" w:firstLineChars="200"/>
        <w:rPr>
          <w:rFonts w:ascii="黑体" w:hAnsi="黑体" w:eastAsia="黑体"/>
          <w:sz w:val="32"/>
          <w:szCs w:val="32"/>
        </w:rPr>
      </w:pPr>
      <w:r>
        <w:rPr>
          <w:rFonts w:hint="eastAsia" w:ascii="黑体" w:hAnsi="黑体" w:eastAsia="黑体"/>
          <w:sz w:val="32"/>
          <w:szCs w:val="32"/>
        </w:rPr>
        <w:t>四、毕业和离校相关工作</w:t>
      </w:r>
    </w:p>
    <w:p w14:paraId="1C7B1596">
      <w:pPr>
        <w:spacing w:line="62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（一）研究生延期毕业手续办理流程</w:t>
      </w:r>
    </w:p>
    <w:p w14:paraId="183369FC">
      <w:pPr>
        <w:spacing w:line="62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有以下情况之一的研究生不能参加学位论文答辩：</w:t>
      </w:r>
    </w:p>
    <w:p w14:paraId="0321ED3A">
      <w:pPr>
        <w:spacing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）未完成培养方案所规定的课程学习和学分；</w:t>
      </w:r>
    </w:p>
    <w:p w14:paraId="1BF58758">
      <w:pPr>
        <w:spacing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）未完成培养方案所规定的各项考核，考核成绩不合格；</w:t>
      </w:r>
    </w:p>
    <w:p w14:paraId="2209D58B">
      <w:pPr>
        <w:spacing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）学位论文预答辩未通过；</w:t>
      </w:r>
    </w:p>
    <w:p w14:paraId="41F45612">
      <w:pPr>
        <w:spacing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）学位论文预评阅中，被认定为“不符合本学期毕业及学位授予条件的学位论文”；</w:t>
      </w:r>
    </w:p>
    <w:p w14:paraId="7064C496">
      <w:pPr>
        <w:spacing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5</w:t>
      </w:r>
      <w:r>
        <w:rPr>
          <w:rFonts w:hint="eastAsia" w:ascii="仿宋" w:hAnsi="仿宋" w:eastAsia="仿宋"/>
          <w:sz w:val="32"/>
          <w:szCs w:val="32"/>
        </w:rPr>
        <w:t>）学位论文评阅中，有</w:t>
      </w:r>
      <w:r>
        <w:rPr>
          <w:rFonts w:ascii="仿宋" w:hAnsi="仿宋" w:eastAsia="仿宋"/>
          <w:sz w:val="32"/>
          <w:szCs w:val="32"/>
        </w:rPr>
        <w:t>1</w:t>
      </w:r>
      <w:r>
        <w:rPr>
          <w:rFonts w:hint="eastAsia" w:ascii="仿宋" w:hAnsi="仿宋" w:eastAsia="仿宋"/>
          <w:sz w:val="32"/>
          <w:szCs w:val="32"/>
        </w:rPr>
        <w:t>名论文评阅专家不同意答辩且征求答辩委员会委员意见未达到三分之二以上委员同意答辩，或有</w:t>
      </w:r>
      <w:r>
        <w:rPr>
          <w:rFonts w:ascii="仿宋" w:hAnsi="仿宋" w:eastAsia="仿宋"/>
          <w:sz w:val="32"/>
          <w:szCs w:val="32"/>
        </w:rPr>
        <w:t>2</w:t>
      </w:r>
      <w:r>
        <w:rPr>
          <w:rFonts w:hint="eastAsia" w:ascii="仿宋" w:hAnsi="仿宋" w:eastAsia="仿宋"/>
          <w:sz w:val="32"/>
          <w:szCs w:val="32"/>
        </w:rPr>
        <w:t>名论文评阅专家不同意答辩；</w:t>
      </w:r>
    </w:p>
    <w:p w14:paraId="7BCDCD8A">
      <w:pPr>
        <w:spacing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6</w:t>
      </w:r>
      <w:r>
        <w:rPr>
          <w:rFonts w:hint="eastAsia" w:ascii="仿宋" w:hAnsi="仿宋" w:eastAsia="仿宋"/>
          <w:sz w:val="32"/>
          <w:szCs w:val="32"/>
        </w:rPr>
        <w:t>）在学位论文中存在重大科研失信行为，且被查实为“存在严重问题论文”；</w:t>
      </w:r>
    </w:p>
    <w:p w14:paraId="79F81979">
      <w:pPr>
        <w:spacing w:line="62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7</w:t>
      </w:r>
      <w:r>
        <w:rPr>
          <w:rFonts w:hint="eastAsia" w:ascii="仿宋" w:hAnsi="仿宋" w:eastAsia="仿宋"/>
          <w:sz w:val="32"/>
          <w:szCs w:val="32"/>
        </w:rPr>
        <w:t>）因其它原因不能参加答辩。</w:t>
      </w:r>
    </w:p>
    <w:p w14:paraId="130352B3">
      <w:pPr>
        <w:spacing w:line="620" w:lineRule="exact"/>
        <w:ind w:firstLine="640" w:firstLineChars="200"/>
        <w:rPr>
          <w:rFonts w:ascii="仿宋" w:hAnsi="仿宋" w:eastAsia="仿宋"/>
          <w:b/>
          <w:sz w:val="32"/>
          <w:szCs w:val="32"/>
        </w:rPr>
      </w:pPr>
      <w:r>
        <w:rPr>
          <w:rFonts w:ascii="仿宋" w:hAnsi="仿宋" w:eastAsia="仿宋"/>
          <w:sz w:val="32"/>
          <w:szCs w:val="32"/>
        </w:rPr>
        <w:t>2.</w:t>
      </w:r>
      <w:r>
        <w:rPr>
          <w:rFonts w:hint="eastAsia" w:ascii="仿宋" w:hAnsi="仿宋" w:eastAsia="仿宋"/>
          <w:sz w:val="32"/>
          <w:szCs w:val="32"/>
        </w:rPr>
        <w:t>不能参加答辩、学位论文答辩未通过、因其它原因申请延期毕业的研究生（在职硕士除外），须于</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1</w:t>
      </w:r>
      <w:r>
        <w:rPr>
          <w:rFonts w:hint="eastAsia" w:ascii="仿宋" w:hAnsi="仿宋" w:eastAsia="仿宋"/>
          <w:sz w:val="32"/>
          <w:szCs w:val="32"/>
        </w:rPr>
        <w:t>日前在“研究生教育管理系统”</w:t>
      </w:r>
      <w:r>
        <w:rPr>
          <w:rFonts w:ascii="仿宋" w:hAnsi="仿宋" w:eastAsia="仿宋"/>
          <w:sz w:val="32"/>
          <w:szCs w:val="32"/>
        </w:rPr>
        <w:t>-</w:t>
      </w:r>
      <w:r>
        <w:rPr>
          <w:rFonts w:hint="eastAsia" w:ascii="仿宋" w:hAnsi="仿宋" w:eastAsia="仿宋"/>
          <w:sz w:val="32"/>
          <w:szCs w:val="32"/>
        </w:rPr>
        <w:t>“日常管理”</w:t>
      </w:r>
      <w:r>
        <w:rPr>
          <w:rFonts w:ascii="仿宋" w:hAnsi="仿宋" w:eastAsia="仿宋"/>
          <w:sz w:val="32"/>
          <w:szCs w:val="32"/>
        </w:rPr>
        <w:t>-</w:t>
      </w:r>
      <w:r>
        <w:rPr>
          <w:rFonts w:hint="eastAsia" w:ascii="仿宋" w:hAnsi="仿宋" w:eastAsia="仿宋"/>
          <w:sz w:val="32"/>
          <w:szCs w:val="32"/>
        </w:rPr>
        <w:t>“延毕申请”</w:t>
      </w:r>
      <w:r>
        <w:rPr>
          <w:rFonts w:ascii="仿宋" w:hAnsi="仿宋" w:eastAsia="仿宋"/>
          <w:sz w:val="32"/>
          <w:szCs w:val="32"/>
        </w:rPr>
        <w:t>-</w:t>
      </w:r>
      <w:r>
        <w:rPr>
          <w:rFonts w:hint="eastAsia" w:ascii="仿宋" w:hAnsi="仿宋" w:eastAsia="仿宋"/>
          <w:sz w:val="32"/>
          <w:szCs w:val="32"/>
        </w:rPr>
        <w:t>“新增”填写申请，并经导师、教研室</w:t>
      </w:r>
      <w:r>
        <w:rPr>
          <w:rFonts w:ascii="仿宋" w:hAnsi="仿宋" w:eastAsia="仿宋"/>
          <w:sz w:val="32"/>
          <w:szCs w:val="32"/>
        </w:rPr>
        <w:t>\</w:t>
      </w:r>
      <w:r>
        <w:rPr>
          <w:rFonts w:hint="eastAsia" w:ascii="仿宋" w:hAnsi="仿宋" w:eastAsia="仿宋"/>
          <w:sz w:val="32"/>
          <w:szCs w:val="32"/>
        </w:rPr>
        <w:t>科室、学院审核后，由研究生院最终审核。（负责部门及联系电话：研究生院培养科，黄老师，</w:t>
      </w:r>
      <w:r>
        <w:rPr>
          <w:rFonts w:ascii="仿宋" w:hAnsi="仿宋" w:eastAsia="仿宋"/>
          <w:sz w:val="32"/>
          <w:szCs w:val="32"/>
        </w:rPr>
        <w:t>5302182</w:t>
      </w:r>
      <w:r>
        <w:rPr>
          <w:rFonts w:hint="eastAsia" w:ascii="仿宋" w:hAnsi="仿宋" w:eastAsia="仿宋"/>
          <w:sz w:val="32"/>
          <w:szCs w:val="32"/>
        </w:rPr>
        <w:t>）。</w:t>
      </w:r>
    </w:p>
    <w:p w14:paraId="028BC663">
      <w:pPr>
        <w:spacing w:line="62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（二）《广西医科大学研究生学位论文研究记录册》提交</w:t>
      </w:r>
    </w:p>
    <w:p w14:paraId="15409EFB">
      <w:pPr>
        <w:spacing w:line="620" w:lineRule="exact"/>
        <w:ind w:firstLine="640" w:firstLineChars="200"/>
        <w:rPr>
          <w:rFonts w:ascii="仿宋" w:hAnsi="仿宋" w:eastAsia="仿宋"/>
          <w:sz w:val="32"/>
          <w:szCs w:val="32"/>
        </w:rPr>
      </w:pPr>
      <w:r>
        <w:rPr>
          <w:rFonts w:hint="eastAsia" w:ascii="仿宋" w:hAnsi="仿宋" w:eastAsia="仿宋"/>
          <w:sz w:val="32"/>
          <w:szCs w:val="32"/>
        </w:rPr>
        <w:t>研究生在答辩后需将《广西医科大学研究生学位论文研究记录册》原件上交导师，导师在研究生教育管理系统中审核确认。确认路径为：研究生导师登录研究生教育管理系统本人账号，在“研究生培养”</w:t>
      </w:r>
      <w:r>
        <w:rPr>
          <w:rFonts w:ascii="仿宋" w:hAnsi="仿宋" w:eastAsia="仿宋"/>
          <w:sz w:val="32"/>
          <w:szCs w:val="32"/>
        </w:rPr>
        <w:t>—</w:t>
      </w:r>
      <w:r>
        <w:rPr>
          <w:rFonts w:hint="eastAsia" w:ascii="仿宋" w:hAnsi="仿宋" w:eastAsia="仿宋"/>
          <w:sz w:val="32"/>
          <w:szCs w:val="32"/>
        </w:rPr>
        <w:t>“毕业手续”中进行审核。</w:t>
      </w:r>
    </w:p>
    <w:p w14:paraId="35D8F7E7">
      <w:pPr>
        <w:spacing w:line="620" w:lineRule="exact"/>
        <w:ind w:firstLine="643" w:firstLineChars="200"/>
        <w:rPr>
          <w:rFonts w:ascii="楷体" w:hAnsi="楷体" w:eastAsia="楷体"/>
          <w:b/>
          <w:sz w:val="32"/>
          <w:szCs w:val="32"/>
        </w:rPr>
      </w:pPr>
      <w:r>
        <w:rPr>
          <w:rFonts w:hint="eastAsia" w:ascii="楷体" w:hAnsi="楷体" w:eastAsia="楷体"/>
          <w:b/>
          <w:sz w:val="32"/>
          <w:szCs w:val="32"/>
        </w:rPr>
        <w:t>（三）正式学位论文电子版上传及纸质版提交（含在职硕士）（</w:t>
      </w:r>
      <w:r>
        <w:rPr>
          <w:rFonts w:ascii="楷体" w:hAnsi="楷体" w:eastAsia="楷体"/>
          <w:b/>
          <w:sz w:val="32"/>
          <w:szCs w:val="32"/>
        </w:rPr>
        <w:t>12</w:t>
      </w:r>
      <w:r>
        <w:rPr>
          <w:rFonts w:hint="eastAsia" w:ascii="楷体" w:hAnsi="楷体" w:eastAsia="楷体"/>
          <w:b/>
          <w:sz w:val="32"/>
          <w:szCs w:val="32"/>
        </w:rPr>
        <w:t>月</w:t>
      </w:r>
      <w:r>
        <w:rPr>
          <w:rFonts w:ascii="楷体" w:hAnsi="楷体" w:eastAsia="楷体"/>
          <w:b/>
          <w:sz w:val="32"/>
          <w:szCs w:val="32"/>
        </w:rPr>
        <w:t>16</w:t>
      </w:r>
      <w:r>
        <w:rPr>
          <w:rFonts w:hint="eastAsia" w:ascii="楷体" w:hAnsi="楷体" w:eastAsia="楷体"/>
          <w:b/>
          <w:sz w:val="32"/>
          <w:szCs w:val="32"/>
        </w:rPr>
        <w:t>日</w:t>
      </w:r>
      <w:r>
        <w:rPr>
          <w:rFonts w:ascii="楷体" w:hAnsi="楷体" w:eastAsia="楷体"/>
          <w:b/>
          <w:sz w:val="32"/>
          <w:szCs w:val="32"/>
        </w:rPr>
        <w:t>—30</w:t>
      </w:r>
      <w:r>
        <w:rPr>
          <w:rFonts w:hint="eastAsia" w:ascii="楷体" w:hAnsi="楷体" w:eastAsia="楷体"/>
          <w:b/>
          <w:sz w:val="32"/>
          <w:szCs w:val="32"/>
        </w:rPr>
        <w:t>日）</w:t>
      </w:r>
    </w:p>
    <w:p w14:paraId="79E0542C">
      <w:pPr>
        <w:spacing w:line="62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研究生登录学生版研究生管理系统，上传正式学位论文</w:t>
      </w:r>
      <w:r>
        <w:rPr>
          <w:rFonts w:ascii="仿宋" w:hAnsi="仿宋" w:eastAsia="仿宋"/>
          <w:sz w:val="32"/>
          <w:szCs w:val="32"/>
        </w:rPr>
        <w:t>PDF</w:t>
      </w:r>
      <w:r>
        <w:rPr>
          <w:rFonts w:hint="eastAsia" w:ascii="仿宋" w:hAnsi="仿宋" w:eastAsia="仿宋"/>
          <w:sz w:val="32"/>
          <w:szCs w:val="32"/>
        </w:rPr>
        <w:t>、</w:t>
      </w:r>
      <w:r>
        <w:rPr>
          <w:rFonts w:ascii="仿宋" w:hAnsi="仿宋" w:eastAsia="仿宋"/>
          <w:sz w:val="32"/>
          <w:szCs w:val="32"/>
        </w:rPr>
        <w:t>Word</w:t>
      </w:r>
      <w:r>
        <w:rPr>
          <w:rFonts w:hint="eastAsia" w:ascii="仿宋" w:hAnsi="仿宋" w:eastAsia="仿宋"/>
          <w:sz w:val="32"/>
          <w:szCs w:val="32"/>
        </w:rPr>
        <w:t>版，于</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27—28</w:t>
      </w:r>
      <w:r>
        <w:rPr>
          <w:rFonts w:hint="eastAsia" w:ascii="仿宋" w:hAnsi="仿宋" w:eastAsia="仿宋"/>
          <w:sz w:val="32"/>
          <w:szCs w:val="32"/>
        </w:rPr>
        <w:t>日工作日期间到研究生院</w:t>
      </w:r>
      <w:r>
        <w:rPr>
          <w:rFonts w:ascii="仿宋" w:hAnsi="仿宋" w:eastAsia="仿宋"/>
          <w:sz w:val="32"/>
          <w:szCs w:val="32"/>
        </w:rPr>
        <w:t>502</w:t>
      </w:r>
      <w:r>
        <w:rPr>
          <w:rFonts w:hint="eastAsia" w:ascii="仿宋" w:hAnsi="仿宋" w:eastAsia="仿宋"/>
          <w:sz w:val="32"/>
          <w:szCs w:val="32"/>
        </w:rPr>
        <w:t>会议室提交正式学位论文纸质版（全日制博士、在职博士提交</w:t>
      </w:r>
      <w:r>
        <w:rPr>
          <w:rFonts w:ascii="仿宋" w:hAnsi="仿宋" w:eastAsia="仿宋"/>
          <w:sz w:val="32"/>
          <w:szCs w:val="32"/>
        </w:rPr>
        <w:t>1</w:t>
      </w:r>
      <w:r>
        <w:rPr>
          <w:rFonts w:hint="eastAsia" w:ascii="仿宋" w:hAnsi="仿宋" w:eastAsia="仿宋"/>
          <w:sz w:val="32"/>
          <w:szCs w:val="32"/>
        </w:rPr>
        <w:t>本，全日制硕士及在职硕士仅上传</w:t>
      </w:r>
      <w:r>
        <w:rPr>
          <w:rFonts w:ascii="仿宋" w:hAnsi="仿宋" w:eastAsia="仿宋"/>
          <w:sz w:val="32"/>
          <w:szCs w:val="32"/>
        </w:rPr>
        <w:t>PDF</w:t>
      </w:r>
      <w:r>
        <w:rPr>
          <w:rFonts w:hint="eastAsia" w:ascii="仿宋" w:hAnsi="仿宋" w:eastAsia="仿宋"/>
          <w:sz w:val="32"/>
          <w:szCs w:val="32"/>
        </w:rPr>
        <w:t>和</w:t>
      </w:r>
      <w:r>
        <w:rPr>
          <w:rFonts w:ascii="仿宋" w:hAnsi="仿宋" w:eastAsia="仿宋"/>
          <w:sz w:val="32"/>
          <w:szCs w:val="32"/>
        </w:rPr>
        <w:t>Word</w:t>
      </w:r>
      <w:r>
        <w:rPr>
          <w:rFonts w:hint="eastAsia" w:ascii="仿宋" w:hAnsi="仿宋" w:eastAsia="仿宋"/>
          <w:sz w:val="32"/>
          <w:szCs w:val="32"/>
        </w:rPr>
        <w:t>版，需要提交纸质版论文）。论文撰写及印制格式规范参见《广西医科大学研究生学位论文撰写及印制格式规范（</w:t>
      </w:r>
      <w:r>
        <w:rPr>
          <w:rFonts w:ascii="仿宋" w:hAnsi="仿宋" w:eastAsia="仿宋"/>
          <w:sz w:val="32"/>
          <w:szCs w:val="32"/>
        </w:rPr>
        <w:t>2021</w:t>
      </w:r>
      <w:r>
        <w:rPr>
          <w:rFonts w:hint="eastAsia" w:ascii="仿宋" w:hAnsi="仿宋" w:eastAsia="仿宋"/>
          <w:sz w:val="32"/>
          <w:szCs w:val="32"/>
        </w:rPr>
        <w:t>修订）》。具体学位论文提交时间安排和详细流程通知将于</w:t>
      </w:r>
      <w:r>
        <w:rPr>
          <w:rFonts w:ascii="仿宋" w:hAnsi="仿宋" w:eastAsia="仿宋"/>
          <w:sz w:val="32"/>
          <w:szCs w:val="32"/>
        </w:rPr>
        <w:t>12</w:t>
      </w:r>
      <w:r>
        <w:rPr>
          <w:rFonts w:hint="eastAsia" w:ascii="仿宋" w:hAnsi="仿宋" w:eastAsia="仿宋"/>
          <w:sz w:val="32"/>
          <w:szCs w:val="32"/>
        </w:rPr>
        <w:t>月上旬公布，请关注研究生院网站主页“通知公告”栏目和“培养工作”</w:t>
      </w:r>
      <w:r>
        <w:rPr>
          <w:rFonts w:ascii="仿宋" w:hAnsi="仿宋" w:eastAsia="仿宋"/>
          <w:sz w:val="32"/>
          <w:szCs w:val="32"/>
        </w:rPr>
        <w:t>—</w:t>
      </w:r>
      <w:r>
        <w:rPr>
          <w:rFonts w:hint="eastAsia" w:ascii="仿宋" w:hAnsi="仿宋" w:eastAsia="仿宋"/>
          <w:sz w:val="32"/>
          <w:szCs w:val="32"/>
        </w:rPr>
        <w:t>“通知公告”栏目中的《关于开展我校</w:t>
      </w:r>
      <w:r>
        <w:rPr>
          <w:rFonts w:ascii="仿宋" w:hAnsi="仿宋" w:eastAsia="仿宋"/>
          <w:sz w:val="32"/>
          <w:szCs w:val="32"/>
        </w:rPr>
        <w:t>2025</w:t>
      </w:r>
      <w:r>
        <w:rPr>
          <w:rFonts w:hint="eastAsia" w:ascii="仿宋" w:hAnsi="仿宋" w:eastAsia="仿宋"/>
          <w:sz w:val="32"/>
          <w:szCs w:val="32"/>
        </w:rPr>
        <w:t>届毕业研究生学位论文秋季学期提交工作的通知》（具体通知另行公布）。</w:t>
      </w:r>
    </w:p>
    <w:p w14:paraId="104062A1">
      <w:pPr>
        <w:spacing w:line="62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我校研究生学位论文是学生以学校平台为依托，在导师的指导下进行的研究工作及取得的重要研究成果。为促进科学进步、学术繁荣和学术交流，绝大多数研究生学位论文应按照学术研究公开原则和知识产权保护原则予以公开。研究生在导师的指导下进行选题时，原则上不能以涉密内容为研究对象，尽量避免涉密题目，对可能涉及各级各类秘密的，应对其尽量作降密和脱密处理。内容涉及国家秘密，需要申请保密的学位论文，应按照国务院学位委员会、教育部、国家保密局关于印发《涉密研究生与涉密学位论文管理办法》（学位〔</w:t>
      </w:r>
      <w:r>
        <w:rPr>
          <w:rFonts w:ascii="仿宋" w:hAnsi="仿宋" w:eastAsia="仿宋"/>
          <w:sz w:val="32"/>
          <w:szCs w:val="32"/>
        </w:rPr>
        <w:t>2016</w:t>
      </w:r>
      <w:r>
        <w:rPr>
          <w:rFonts w:hint="eastAsia" w:ascii="仿宋" w:hAnsi="仿宋" w:eastAsia="仿宋"/>
          <w:sz w:val="32"/>
          <w:szCs w:val="32"/>
        </w:rPr>
        <w:t>〕</w:t>
      </w:r>
      <w:r>
        <w:rPr>
          <w:rFonts w:ascii="仿宋" w:hAnsi="仿宋" w:eastAsia="仿宋"/>
          <w:sz w:val="32"/>
          <w:szCs w:val="32"/>
        </w:rPr>
        <w:t>27</w:t>
      </w:r>
      <w:r>
        <w:rPr>
          <w:rFonts w:hint="eastAsia" w:ascii="仿宋" w:hAnsi="仿宋" w:eastAsia="仿宋"/>
          <w:sz w:val="32"/>
          <w:szCs w:val="32"/>
        </w:rPr>
        <w:t>号）执行。各单位和有关部门应密切配合，各尽其责，在学位论文开题、中期考核、评阅、答辩、归档等各个管理环节中按规定做好保密工作。申请涉密学位论文的研究生，具体事宜咨询研究生院培养科。</w:t>
      </w:r>
    </w:p>
    <w:p w14:paraId="7AA5F411">
      <w:pPr>
        <w:numPr>
          <w:ins w:id="2" w:author="PC" w:date="2025-10-13T20:13:00Z"/>
        </w:numPr>
        <w:spacing w:line="62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学位论文研究成果不列入上述保密范畴，但涉及专利申请及技术转让，以及涉及技术或商业秘密，或理论上和技术上有所突破但未公布的科研成果，且在撰写过程确实无法回避保密数据，在一段时间内不宜公开的学位论文，可以申请延期公开。具体要求请关注研究生院网站主页“通知公告”栏目和“培养工作”</w:t>
      </w:r>
      <w:r>
        <w:rPr>
          <w:rFonts w:ascii="仿宋" w:hAnsi="仿宋" w:eastAsia="仿宋"/>
          <w:sz w:val="32"/>
          <w:szCs w:val="32"/>
        </w:rPr>
        <w:t>—</w:t>
      </w:r>
      <w:r>
        <w:rPr>
          <w:rFonts w:hint="eastAsia" w:ascii="仿宋" w:hAnsi="仿宋" w:eastAsia="仿宋"/>
          <w:sz w:val="32"/>
          <w:szCs w:val="32"/>
        </w:rPr>
        <w:t>“通知公告”栏目中的《关于开展我校</w:t>
      </w:r>
      <w:r>
        <w:rPr>
          <w:rFonts w:ascii="仿宋" w:hAnsi="仿宋" w:eastAsia="仿宋"/>
          <w:sz w:val="32"/>
          <w:szCs w:val="32"/>
        </w:rPr>
        <w:t>2025</w:t>
      </w:r>
      <w:r>
        <w:rPr>
          <w:rFonts w:hint="eastAsia" w:ascii="仿宋" w:hAnsi="仿宋" w:eastAsia="仿宋"/>
          <w:sz w:val="32"/>
          <w:szCs w:val="32"/>
        </w:rPr>
        <w:t>届毕业研究生学位论文秋季学期提交工作的通知》（具体通知另行公布）。</w:t>
      </w:r>
    </w:p>
    <w:p w14:paraId="68946613">
      <w:pPr>
        <w:spacing w:line="620" w:lineRule="exact"/>
        <w:ind w:firstLine="640" w:firstLineChars="200"/>
        <w:rPr>
          <w:rFonts w:ascii="仿宋" w:hAnsi="仿宋" w:eastAsia="仿宋"/>
          <w:b/>
          <w:sz w:val="32"/>
          <w:szCs w:val="32"/>
        </w:rPr>
      </w:pPr>
      <w:r>
        <w:rPr>
          <w:rFonts w:hint="eastAsia" w:ascii="仿宋" w:hAnsi="仿宋" w:eastAsia="仿宋"/>
          <w:sz w:val="32"/>
          <w:szCs w:val="32"/>
        </w:rPr>
        <w:t>延迟公开学位论文须达到博士、硕士学位的标准和要求，不能因研究内容延迟公开而降低学位论文的水平要求。</w:t>
      </w:r>
      <w:r>
        <w:rPr>
          <w:rFonts w:hint="eastAsia" w:ascii="仿宋" w:hAnsi="仿宋" w:eastAsia="仿宋"/>
          <w:b/>
          <w:sz w:val="32"/>
          <w:szCs w:val="32"/>
        </w:rPr>
        <w:t>如延期公开学位论文被查实有重大学术不端行为，将加重处罚力度。</w:t>
      </w:r>
      <w:r>
        <w:rPr>
          <w:rFonts w:hint="eastAsia" w:ascii="仿宋" w:hAnsi="仿宋" w:eastAsia="仿宋"/>
          <w:sz w:val="32"/>
          <w:szCs w:val="32"/>
        </w:rPr>
        <w:t>（负责部门及联系电话：研究生院培养科，黄老师，</w:t>
      </w:r>
      <w:r>
        <w:rPr>
          <w:rFonts w:ascii="仿宋" w:hAnsi="仿宋" w:eastAsia="仿宋"/>
          <w:sz w:val="32"/>
          <w:szCs w:val="32"/>
        </w:rPr>
        <w:t>5358346</w:t>
      </w:r>
      <w:r>
        <w:rPr>
          <w:rFonts w:hint="eastAsia" w:ascii="仿宋" w:hAnsi="仿宋" w:eastAsia="仿宋"/>
          <w:sz w:val="32"/>
          <w:szCs w:val="32"/>
        </w:rPr>
        <w:t>，</w:t>
      </w:r>
      <w:r>
        <w:rPr>
          <w:rFonts w:ascii="仿宋" w:hAnsi="仿宋" w:eastAsia="仿宋"/>
          <w:sz w:val="32"/>
          <w:szCs w:val="32"/>
        </w:rPr>
        <w:t>13978815460</w:t>
      </w:r>
      <w:r>
        <w:rPr>
          <w:rFonts w:hint="eastAsia" w:ascii="仿宋" w:hAnsi="仿宋" w:eastAsia="仿宋"/>
          <w:sz w:val="32"/>
          <w:szCs w:val="32"/>
        </w:rPr>
        <w:t>）</w:t>
      </w:r>
    </w:p>
    <w:p w14:paraId="19EC99E1">
      <w:pPr>
        <w:spacing w:line="62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（四）毕业手续和离校手续办理</w:t>
      </w:r>
    </w:p>
    <w:p w14:paraId="6CA6DB7D">
      <w:pPr>
        <w:spacing w:line="620" w:lineRule="exact"/>
        <w:ind w:firstLine="640" w:firstLineChars="200"/>
        <w:rPr>
          <w:rFonts w:ascii="仿宋" w:hAnsi="仿宋" w:eastAsia="仿宋"/>
          <w:sz w:val="32"/>
          <w:szCs w:val="32"/>
        </w:rPr>
      </w:pPr>
      <w:r>
        <w:rPr>
          <w:rFonts w:hint="eastAsia" w:ascii="仿宋" w:hAnsi="仿宋" w:eastAsia="仿宋"/>
          <w:sz w:val="32"/>
          <w:szCs w:val="32"/>
        </w:rPr>
        <w:t>研究生院及研究生导师按照《研究生毕业手续办理流程》（附件</w:t>
      </w:r>
      <w:r>
        <w:rPr>
          <w:rFonts w:ascii="仿宋" w:hAnsi="仿宋" w:eastAsia="仿宋"/>
          <w:sz w:val="32"/>
          <w:szCs w:val="32"/>
        </w:rPr>
        <w:t>1-1</w:t>
      </w:r>
      <w:r>
        <w:rPr>
          <w:rFonts w:hint="eastAsia" w:ascii="仿宋" w:hAnsi="仿宋" w:eastAsia="仿宋"/>
          <w:sz w:val="32"/>
          <w:szCs w:val="32"/>
        </w:rPr>
        <w:t>）要求，在规定时间内对相应项目进行审核，已完成者系统将显示“通过”，未完成者请携带相应项目需要的材料到指定部门进行审核。研究生毕业手续办理流程查看路径：在学生版研究生管理系统中点选“就业管理”</w:t>
      </w:r>
      <w:r>
        <w:rPr>
          <w:rFonts w:ascii="仿宋" w:hAnsi="仿宋" w:eastAsia="仿宋"/>
          <w:sz w:val="32"/>
          <w:szCs w:val="32"/>
        </w:rPr>
        <w:t>—</w:t>
      </w:r>
      <w:r>
        <w:rPr>
          <w:rFonts w:hint="eastAsia" w:ascii="仿宋" w:hAnsi="仿宋" w:eastAsia="仿宋"/>
          <w:sz w:val="32"/>
          <w:szCs w:val="32"/>
        </w:rPr>
        <w:t>“研究生院毕业手续”，所有毕业手续均显示“审核通过”后方可办理离校手续。</w:t>
      </w:r>
    </w:p>
    <w:p w14:paraId="0F39FB86">
      <w:pPr>
        <w:spacing w:line="620" w:lineRule="exact"/>
        <w:ind w:firstLine="640" w:firstLineChars="200"/>
        <w:rPr>
          <w:rFonts w:ascii="仿宋" w:hAnsi="仿宋" w:eastAsia="仿宋"/>
          <w:sz w:val="32"/>
          <w:szCs w:val="32"/>
        </w:rPr>
      </w:pPr>
      <w:r>
        <w:rPr>
          <w:rFonts w:hint="eastAsia" w:ascii="仿宋" w:hAnsi="仿宋" w:eastAsia="仿宋"/>
          <w:sz w:val="32"/>
          <w:szCs w:val="32"/>
        </w:rPr>
        <w:t>完成各项毕业手续后方可办理离校手续，工作要求将另行通知，请关注研究生院官网主页“通知公告”栏目和“培养工作”</w:t>
      </w:r>
      <w:r>
        <w:rPr>
          <w:rFonts w:ascii="仿宋" w:hAnsi="仿宋" w:eastAsia="仿宋"/>
          <w:sz w:val="32"/>
          <w:szCs w:val="32"/>
        </w:rPr>
        <w:t>—</w:t>
      </w:r>
      <w:r>
        <w:rPr>
          <w:rFonts w:hint="eastAsia" w:ascii="仿宋" w:hAnsi="仿宋" w:eastAsia="仿宋"/>
          <w:sz w:val="32"/>
          <w:szCs w:val="32"/>
        </w:rPr>
        <w:t>“通知公告”栏目相关通知。</w:t>
      </w:r>
    </w:p>
    <w:p w14:paraId="622B7F99">
      <w:pPr>
        <w:spacing w:line="620" w:lineRule="exact"/>
        <w:ind w:firstLine="643" w:firstLineChars="200"/>
        <w:rPr>
          <w:rFonts w:ascii="Times New Roman" w:hAnsi="Times New Roman" w:eastAsia="楷体_GB2312"/>
          <w:b/>
          <w:sz w:val="32"/>
          <w:szCs w:val="32"/>
        </w:rPr>
      </w:pPr>
      <w:r>
        <w:rPr>
          <w:rFonts w:hint="eastAsia" w:ascii="Times New Roman" w:hAnsi="Times New Roman" w:eastAsia="楷体_GB2312"/>
          <w:b/>
          <w:sz w:val="32"/>
          <w:szCs w:val="32"/>
        </w:rPr>
        <w:t>（五）领取毕业和学位证书</w:t>
      </w:r>
    </w:p>
    <w:p w14:paraId="663414FB">
      <w:pPr>
        <w:spacing w:line="620" w:lineRule="exact"/>
        <w:ind w:firstLine="640" w:firstLineChars="200"/>
        <w:rPr>
          <w:rFonts w:ascii="仿宋" w:hAnsi="仿宋" w:eastAsia="仿宋"/>
          <w:sz w:val="32"/>
          <w:szCs w:val="32"/>
        </w:rPr>
      </w:pPr>
      <w:r>
        <w:rPr>
          <w:rFonts w:hint="eastAsia" w:ascii="仿宋" w:hAnsi="仿宋" w:eastAsia="仿宋"/>
          <w:sz w:val="32"/>
          <w:szCs w:val="32"/>
        </w:rPr>
        <w:t>证书领取安排由各培养单位另行通知。</w:t>
      </w:r>
    </w:p>
    <w:p w14:paraId="67E8C894">
      <w:pPr>
        <w:spacing w:line="62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毕业生本人领证：携带身份证等相关资料。</w:t>
      </w:r>
    </w:p>
    <w:p w14:paraId="743CE8AF">
      <w:pPr>
        <w:spacing w:line="62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代领人领证：携带委托书（附件</w:t>
      </w:r>
      <w:r>
        <w:rPr>
          <w:rFonts w:ascii="仿宋" w:hAnsi="仿宋" w:eastAsia="仿宋"/>
          <w:sz w:val="32"/>
          <w:szCs w:val="32"/>
        </w:rPr>
        <w:t>1-2</w:t>
      </w:r>
      <w:r>
        <w:rPr>
          <w:rFonts w:hint="eastAsia" w:ascii="仿宋" w:hAnsi="仿宋" w:eastAsia="仿宋"/>
          <w:sz w:val="32"/>
          <w:szCs w:val="32"/>
        </w:rPr>
        <w:t>）、毕业生本人身份证复印件、代领人身份证原件及复印件等相关资料。</w:t>
      </w:r>
    </w:p>
    <w:p w14:paraId="7531A96A">
      <w:pPr>
        <w:spacing w:line="620" w:lineRule="exact"/>
        <w:ind w:firstLine="640" w:firstLineChars="200"/>
        <w:rPr>
          <w:rFonts w:ascii="仿宋" w:hAnsi="仿宋" w:eastAsia="仿宋"/>
          <w:sz w:val="32"/>
          <w:szCs w:val="32"/>
        </w:rPr>
      </w:pPr>
    </w:p>
    <w:p w14:paraId="1914468E">
      <w:pPr>
        <w:spacing w:line="620" w:lineRule="exact"/>
        <w:ind w:firstLine="640" w:firstLineChars="200"/>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1-1.</w:t>
      </w:r>
      <w:r>
        <w:rPr>
          <w:rFonts w:hint="eastAsia" w:ascii="仿宋" w:hAnsi="仿宋" w:eastAsia="仿宋"/>
          <w:sz w:val="32"/>
          <w:szCs w:val="32"/>
        </w:rPr>
        <w:t>研究生毕业手续办理流程</w:t>
      </w:r>
    </w:p>
    <w:p w14:paraId="0F0E5C42">
      <w:pPr>
        <w:spacing w:line="620" w:lineRule="exact"/>
        <w:ind w:firstLine="1600" w:firstLineChars="500"/>
        <w:rPr>
          <w:rFonts w:ascii="仿宋" w:hAnsi="仿宋" w:eastAsia="仿宋"/>
        </w:rPr>
      </w:pPr>
      <w:r>
        <w:rPr>
          <w:rFonts w:ascii="仿宋" w:hAnsi="仿宋" w:eastAsia="仿宋"/>
          <w:sz w:val="32"/>
          <w:szCs w:val="32"/>
        </w:rPr>
        <w:t>1-2.</w:t>
      </w:r>
      <w:r>
        <w:rPr>
          <w:rFonts w:hint="eastAsia" w:ascii="仿宋" w:hAnsi="仿宋" w:eastAsia="仿宋"/>
          <w:sz w:val="32"/>
          <w:szCs w:val="32"/>
        </w:rPr>
        <w:t>委托书模板</w:t>
      </w:r>
      <w:bookmarkStart w:id="0" w:name="_GoBack"/>
      <w:bookmarkEnd w:id="0"/>
    </w:p>
    <w:sectPr>
      <w:footerReference r:id="rId3" w:type="default"/>
      <w:pgSz w:w="11906" w:h="16838"/>
      <w:pgMar w:top="1418" w:right="1418" w:bottom="1418" w:left="1418" w:header="851" w:footer="113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FB465">
    <w:pPr>
      <w:pStyle w:val="4"/>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8E0B724">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46A"/>
    <w:rsid w:val="000214D5"/>
    <w:rsid w:val="00021E43"/>
    <w:rsid w:val="00025258"/>
    <w:rsid w:val="00025412"/>
    <w:rsid w:val="00032C87"/>
    <w:rsid w:val="000355BD"/>
    <w:rsid w:val="000572B6"/>
    <w:rsid w:val="0007074D"/>
    <w:rsid w:val="00091A65"/>
    <w:rsid w:val="00093832"/>
    <w:rsid w:val="000A1FF8"/>
    <w:rsid w:val="000D1B1C"/>
    <w:rsid w:val="000F5317"/>
    <w:rsid w:val="00102032"/>
    <w:rsid w:val="00102144"/>
    <w:rsid w:val="00123A31"/>
    <w:rsid w:val="00133536"/>
    <w:rsid w:val="00133DF8"/>
    <w:rsid w:val="0014478F"/>
    <w:rsid w:val="00144821"/>
    <w:rsid w:val="00146A01"/>
    <w:rsid w:val="00146FBA"/>
    <w:rsid w:val="001567FB"/>
    <w:rsid w:val="001754DB"/>
    <w:rsid w:val="00193388"/>
    <w:rsid w:val="001960CE"/>
    <w:rsid w:val="001B69B0"/>
    <w:rsid w:val="001F1EF1"/>
    <w:rsid w:val="002255DF"/>
    <w:rsid w:val="00233A1C"/>
    <w:rsid w:val="00242097"/>
    <w:rsid w:val="00246957"/>
    <w:rsid w:val="00274D06"/>
    <w:rsid w:val="00276DE6"/>
    <w:rsid w:val="00281A1F"/>
    <w:rsid w:val="00282548"/>
    <w:rsid w:val="00297334"/>
    <w:rsid w:val="0029780F"/>
    <w:rsid w:val="002C01E6"/>
    <w:rsid w:val="002C0908"/>
    <w:rsid w:val="002C6D23"/>
    <w:rsid w:val="002D21A3"/>
    <w:rsid w:val="002E1457"/>
    <w:rsid w:val="002F13F5"/>
    <w:rsid w:val="00385A06"/>
    <w:rsid w:val="003A1097"/>
    <w:rsid w:val="00406ADA"/>
    <w:rsid w:val="00422535"/>
    <w:rsid w:val="00431B85"/>
    <w:rsid w:val="00450DC5"/>
    <w:rsid w:val="004806AE"/>
    <w:rsid w:val="00485DD7"/>
    <w:rsid w:val="004A6147"/>
    <w:rsid w:val="004B378D"/>
    <w:rsid w:val="004B445A"/>
    <w:rsid w:val="004C0439"/>
    <w:rsid w:val="004D037B"/>
    <w:rsid w:val="004D3440"/>
    <w:rsid w:val="004D4198"/>
    <w:rsid w:val="004D49DA"/>
    <w:rsid w:val="004D5CF4"/>
    <w:rsid w:val="004E6FB5"/>
    <w:rsid w:val="004F33FF"/>
    <w:rsid w:val="00504CEE"/>
    <w:rsid w:val="00507C57"/>
    <w:rsid w:val="00531EE6"/>
    <w:rsid w:val="00543B48"/>
    <w:rsid w:val="00547A56"/>
    <w:rsid w:val="00557427"/>
    <w:rsid w:val="00571749"/>
    <w:rsid w:val="00572562"/>
    <w:rsid w:val="00585441"/>
    <w:rsid w:val="00593C76"/>
    <w:rsid w:val="005A246A"/>
    <w:rsid w:val="005B2DBC"/>
    <w:rsid w:val="005B3A2A"/>
    <w:rsid w:val="005E78F3"/>
    <w:rsid w:val="005E7EDE"/>
    <w:rsid w:val="005F612B"/>
    <w:rsid w:val="005F71BB"/>
    <w:rsid w:val="00621FF4"/>
    <w:rsid w:val="00622223"/>
    <w:rsid w:val="00691AF7"/>
    <w:rsid w:val="006D6309"/>
    <w:rsid w:val="006E2A52"/>
    <w:rsid w:val="00726FE7"/>
    <w:rsid w:val="007456CD"/>
    <w:rsid w:val="007B5311"/>
    <w:rsid w:val="007C26BD"/>
    <w:rsid w:val="007D5A61"/>
    <w:rsid w:val="00800DAA"/>
    <w:rsid w:val="008349A5"/>
    <w:rsid w:val="008426BF"/>
    <w:rsid w:val="00864375"/>
    <w:rsid w:val="0088270C"/>
    <w:rsid w:val="008A4DC0"/>
    <w:rsid w:val="008A6A07"/>
    <w:rsid w:val="008B1D48"/>
    <w:rsid w:val="008B5745"/>
    <w:rsid w:val="008C018A"/>
    <w:rsid w:val="008C6E28"/>
    <w:rsid w:val="008C6EDE"/>
    <w:rsid w:val="008D6836"/>
    <w:rsid w:val="008E10D0"/>
    <w:rsid w:val="008F6C3B"/>
    <w:rsid w:val="009277F8"/>
    <w:rsid w:val="00942C45"/>
    <w:rsid w:val="00943B53"/>
    <w:rsid w:val="0095347B"/>
    <w:rsid w:val="009572BD"/>
    <w:rsid w:val="0095786B"/>
    <w:rsid w:val="00961895"/>
    <w:rsid w:val="00996E62"/>
    <w:rsid w:val="009B213E"/>
    <w:rsid w:val="009C0540"/>
    <w:rsid w:val="009E32A9"/>
    <w:rsid w:val="00A1219A"/>
    <w:rsid w:val="00A13D83"/>
    <w:rsid w:val="00A16C33"/>
    <w:rsid w:val="00A17442"/>
    <w:rsid w:val="00A40E30"/>
    <w:rsid w:val="00A6195F"/>
    <w:rsid w:val="00A77C39"/>
    <w:rsid w:val="00A93BB5"/>
    <w:rsid w:val="00AC0A51"/>
    <w:rsid w:val="00AF6DE0"/>
    <w:rsid w:val="00B3084C"/>
    <w:rsid w:val="00B33670"/>
    <w:rsid w:val="00B37CE0"/>
    <w:rsid w:val="00B6792B"/>
    <w:rsid w:val="00B82472"/>
    <w:rsid w:val="00B85668"/>
    <w:rsid w:val="00B937FE"/>
    <w:rsid w:val="00B9542C"/>
    <w:rsid w:val="00BA5557"/>
    <w:rsid w:val="00BB407A"/>
    <w:rsid w:val="00BC1F36"/>
    <w:rsid w:val="00BE040D"/>
    <w:rsid w:val="00BE1139"/>
    <w:rsid w:val="00BE4FD2"/>
    <w:rsid w:val="00C02377"/>
    <w:rsid w:val="00C1224C"/>
    <w:rsid w:val="00C1638B"/>
    <w:rsid w:val="00C348AD"/>
    <w:rsid w:val="00C52B39"/>
    <w:rsid w:val="00C56070"/>
    <w:rsid w:val="00C66B07"/>
    <w:rsid w:val="00C80449"/>
    <w:rsid w:val="00C846E6"/>
    <w:rsid w:val="00C84DF4"/>
    <w:rsid w:val="00CA569B"/>
    <w:rsid w:val="00CA7793"/>
    <w:rsid w:val="00CF0130"/>
    <w:rsid w:val="00CF059A"/>
    <w:rsid w:val="00D02729"/>
    <w:rsid w:val="00D05475"/>
    <w:rsid w:val="00D17DEB"/>
    <w:rsid w:val="00D40C9E"/>
    <w:rsid w:val="00DF6BA2"/>
    <w:rsid w:val="00E00939"/>
    <w:rsid w:val="00E2057B"/>
    <w:rsid w:val="00E25283"/>
    <w:rsid w:val="00E77623"/>
    <w:rsid w:val="00E80C8D"/>
    <w:rsid w:val="00E87579"/>
    <w:rsid w:val="00EA4518"/>
    <w:rsid w:val="00EF5039"/>
    <w:rsid w:val="00F10353"/>
    <w:rsid w:val="00F27268"/>
    <w:rsid w:val="00F35CC5"/>
    <w:rsid w:val="00F53610"/>
    <w:rsid w:val="00F80056"/>
    <w:rsid w:val="00FB6BC3"/>
    <w:rsid w:val="00FD7707"/>
    <w:rsid w:val="01185579"/>
    <w:rsid w:val="01CD0A48"/>
    <w:rsid w:val="0872546B"/>
    <w:rsid w:val="09370ACA"/>
    <w:rsid w:val="0CCF385C"/>
    <w:rsid w:val="166B3CD3"/>
    <w:rsid w:val="16CC28AA"/>
    <w:rsid w:val="1A5071B4"/>
    <w:rsid w:val="1C9A2A0F"/>
    <w:rsid w:val="1C9B406C"/>
    <w:rsid w:val="21B724B8"/>
    <w:rsid w:val="27EC0CE3"/>
    <w:rsid w:val="28B135BA"/>
    <w:rsid w:val="28D075C5"/>
    <w:rsid w:val="2ACC70AA"/>
    <w:rsid w:val="2D311EE9"/>
    <w:rsid w:val="2D801E67"/>
    <w:rsid w:val="310B3A83"/>
    <w:rsid w:val="346A0342"/>
    <w:rsid w:val="37A61E10"/>
    <w:rsid w:val="44EC763E"/>
    <w:rsid w:val="48D662CD"/>
    <w:rsid w:val="518A32C1"/>
    <w:rsid w:val="62C05BCC"/>
    <w:rsid w:val="68A85138"/>
    <w:rsid w:val="693115D2"/>
    <w:rsid w:val="699C03E1"/>
    <w:rsid w:val="6B2A668F"/>
    <w:rsid w:val="6CEB1A97"/>
    <w:rsid w:val="714300F4"/>
    <w:rsid w:val="727E6F0A"/>
    <w:rsid w:val="73E536E4"/>
    <w:rsid w:val="76E71522"/>
    <w:rsid w:val="7822050D"/>
    <w:rsid w:val="79F226B7"/>
    <w:rsid w:val="7A487E1B"/>
    <w:rsid w:val="7B205002"/>
    <w:rsid w:val="7C345209"/>
    <w:rsid w:val="7E6A05FD"/>
    <w:rsid w:val="7E7A465F"/>
    <w:rsid w:val="7E7C0E2B"/>
    <w:rsid w:val="7F3E639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Hyperlink"/>
    <w:basedOn w:val="8"/>
    <w:qFormat/>
    <w:uiPriority w:val="99"/>
    <w:rPr>
      <w:rFonts w:cs="Times New Roman"/>
      <w:color w:val="0000FF"/>
      <w:u w:val="single"/>
    </w:rPr>
  </w:style>
  <w:style w:type="character" w:styleId="10">
    <w:name w:val="annotation reference"/>
    <w:basedOn w:val="8"/>
    <w:semiHidden/>
    <w:qFormat/>
    <w:uiPriority w:val="99"/>
    <w:rPr>
      <w:rFonts w:cs="Times New Roman"/>
      <w:sz w:val="21"/>
      <w:szCs w:val="21"/>
    </w:rPr>
  </w:style>
  <w:style w:type="character" w:customStyle="1" w:styleId="11">
    <w:name w:val="Comment Text Char"/>
    <w:basedOn w:val="8"/>
    <w:link w:val="2"/>
    <w:semiHidden/>
    <w:qFormat/>
    <w:locked/>
    <w:uiPriority w:val="99"/>
    <w:rPr>
      <w:rFonts w:cs="Times New Roman"/>
      <w:kern w:val="2"/>
      <w:sz w:val="22"/>
      <w:szCs w:val="22"/>
    </w:rPr>
  </w:style>
  <w:style w:type="character" w:customStyle="1" w:styleId="12">
    <w:name w:val="Balloon Text Char"/>
    <w:basedOn w:val="8"/>
    <w:link w:val="3"/>
    <w:semiHidden/>
    <w:qFormat/>
    <w:locked/>
    <w:uiPriority w:val="99"/>
    <w:rPr>
      <w:rFonts w:cs="Times New Roman"/>
      <w:sz w:val="18"/>
      <w:szCs w:val="18"/>
    </w:rPr>
  </w:style>
  <w:style w:type="character" w:customStyle="1" w:styleId="13">
    <w:name w:val="Footer Char"/>
    <w:basedOn w:val="8"/>
    <w:link w:val="4"/>
    <w:qFormat/>
    <w:locked/>
    <w:uiPriority w:val="99"/>
    <w:rPr>
      <w:rFonts w:cs="Times New Roman"/>
      <w:sz w:val="18"/>
      <w:szCs w:val="18"/>
    </w:rPr>
  </w:style>
  <w:style w:type="character" w:customStyle="1" w:styleId="14">
    <w:name w:val="Header Char"/>
    <w:basedOn w:val="8"/>
    <w:link w:val="5"/>
    <w:qFormat/>
    <w:locked/>
    <w:uiPriority w:val="99"/>
    <w:rPr>
      <w:rFonts w:cs="Times New Roman"/>
      <w:sz w:val="18"/>
      <w:szCs w:val="18"/>
    </w:rPr>
  </w:style>
  <w:style w:type="character" w:customStyle="1" w:styleId="15">
    <w:name w:val="Comment Subject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 </Company>
  <Pages>11</Pages>
  <Words>5401</Words>
  <Characters>5756</Characters>
  <Lines>0</Lines>
  <Paragraphs>0</Paragraphs>
  <TotalTime>26</TotalTime>
  <ScaleCrop>false</ScaleCrop>
  <LinksUpToDate>false</LinksUpToDate>
  <CharactersWithSpaces>5762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2024-01-17T00:53:00Z</dcterms:created>
  <dc:creator>Dell</dc:creator>
  <cp:lastModifiedBy>PC</cp:lastModifiedBy>
  <cp:lastPrinted>2024-01-17T02:37:00Z</cp:lastPrinted>
  <dcterms:modified xsi:type="dcterms:W3CDTF">2025-10-14T10:34:57Z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eyJoZGlkIjoiMDI3NTFjZTVhYTlmYmMyZjQ4MjVlMzMyYzU3MDZjNGMiLCJ1c2VySWQiOiIzNzc2MzcxMzAifQ==</vt:lpwstr>
  </property>
  <property fmtid="{D5CDD505-2E9C-101B-9397-08002B2CF9AE}" pid="3" name="KSOProductBuildVer">
    <vt:lpwstr>2052-12.1.0.22529</vt:lpwstr>
  </property>
  <property fmtid="{D5CDD505-2E9C-101B-9397-08002B2CF9AE}" pid="4" name="ICV">
    <vt:lpwstr>071B9D9A030D4BE39D2A1E9CA71903D9_12</vt:lpwstr>
  </property>
</Properties>
</file>